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1F4" w:rsidRPr="00874C4E" w:rsidRDefault="00B861F4" w:rsidP="00B861F4"/>
    <w:p w:rsidR="00D9530C" w:rsidRPr="008C743E" w:rsidRDefault="00D9530C" w:rsidP="00D9530C">
      <w:pPr>
        <w:snapToGrid w:val="0"/>
        <w:rPr>
          <w:b/>
          <w:bCs/>
          <w:sz w:val="20"/>
          <w:szCs w:val="20"/>
          <w:u w:val="single"/>
        </w:rPr>
      </w:pPr>
      <w:r w:rsidRPr="008C743E">
        <w:rPr>
          <w:b/>
          <w:bCs/>
          <w:sz w:val="20"/>
          <w:szCs w:val="20"/>
          <w:u w:val="single"/>
        </w:rPr>
        <w:t>ALLEGATO A8</w:t>
      </w:r>
    </w:p>
    <w:p w:rsidR="00D9530C" w:rsidRPr="008C743E" w:rsidRDefault="00D9530C" w:rsidP="00D9530C">
      <w:pPr>
        <w:widowControl w:val="0"/>
        <w:overflowPunct w:val="0"/>
        <w:autoSpaceDE w:val="0"/>
        <w:spacing w:before="120" w:after="120"/>
        <w:textAlignment w:val="baseline"/>
        <w:rPr>
          <w:rFonts w:eastAsia="Arial"/>
          <w:sz w:val="20"/>
          <w:szCs w:val="20"/>
        </w:rPr>
      </w:pPr>
      <w:r w:rsidRPr="008C743E">
        <w:rPr>
          <w:rFonts w:eastAsia="Arial"/>
          <w:sz w:val="20"/>
          <w:szCs w:val="20"/>
        </w:rPr>
        <w:t>Busta "A – Documentazione Amministrativa”</w:t>
      </w:r>
    </w:p>
    <w:p w:rsidR="00D9530C" w:rsidRPr="00054265" w:rsidRDefault="00D9530C" w:rsidP="00D9530C">
      <w:pPr>
        <w:widowControl w:val="0"/>
        <w:overflowPunct w:val="0"/>
        <w:autoSpaceDE w:val="0"/>
        <w:spacing w:before="120" w:after="120"/>
        <w:textAlignment w:val="baseline"/>
        <w:rPr>
          <w:rFonts w:eastAsia="Arial"/>
        </w:rPr>
      </w:pPr>
      <w:r w:rsidRPr="00054265">
        <w:rPr>
          <w:rFonts w:eastAsia="Arial"/>
          <w:b/>
          <w:spacing w:val="8"/>
          <w:u w:val="single"/>
        </w:rPr>
        <w:t xml:space="preserve">                                    </w:t>
      </w:r>
      <w:r w:rsidRPr="00054265">
        <w:rPr>
          <w:rFonts w:eastAsia="Arial"/>
          <w:b/>
          <w:spacing w:val="8"/>
        </w:rPr>
        <w:t xml:space="preserve">                               </w:t>
      </w:r>
      <w:r w:rsidRPr="00054265">
        <w:rPr>
          <w:rFonts w:eastAsia="Arial"/>
        </w:rPr>
        <w:t xml:space="preserve">                         </w:t>
      </w:r>
    </w:p>
    <w:p w:rsidR="00D9530C" w:rsidRDefault="00D9530C" w:rsidP="00D9530C">
      <w:pPr>
        <w:pStyle w:val="sche3"/>
        <w:tabs>
          <w:tab w:val="left" w:pos="0"/>
        </w:tabs>
        <w:spacing w:before="120" w:after="120"/>
        <w:jc w:val="center"/>
        <w:rPr>
          <w:b/>
          <w:sz w:val="24"/>
          <w:szCs w:val="24"/>
          <w:lang w:val="it-IT"/>
        </w:rPr>
      </w:pPr>
      <w:r w:rsidRPr="00985748">
        <w:rPr>
          <w:b/>
          <w:sz w:val="24"/>
          <w:szCs w:val="24"/>
          <w:lang w:val="it-IT"/>
        </w:rPr>
        <w:t>DICHIARAZIONE DI AVVALIMENTO</w:t>
      </w:r>
    </w:p>
    <w:p w:rsidR="00D9530C" w:rsidRPr="00054265" w:rsidRDefault="00D9530C" w:rsidP="00D9530C">
      <w:pPr>
        <w:spacing w:after="120"/>
        <w:jc w:val="center"/>
        <w:rPr>
          <w:b/>
          <w:bCs/>
        </w:rPr>
      </w:pPr>
      <w:r w:rsidRPr="00054265">
        <w:rPr>
          <w:b/>
          <w:lang w:val="x-none"/>
        </w:rPr>
        <w:t>ai sensi dell’</w:t>
      </w:r>
      <w:r w:rsidRPr="00054265">
        <w:rPr>
          <w:b/>
        </w:rPr>
        <w:t>art.8</w:t>
      </w:r>
      <w:r>
        <w:rPr>
          <w:b/>
        </w:rPr>
        <w:t>9</w:t>
      </w:r>
      <w:r w:rsidRPr="00054265">
        <w:rPr>
          <w:b/>
        </w:rPr>
        <w:t xml:space="preserve"> del </w:t>
      </w:r>
      <w:r w:rsidRPr="00470631">
        <w:rPr>
          <w:b/>
        </w:rPr>
        <w:t>D.L.</w:t>
      </w:r>
      <w:r w:rsidR="006B16AF" w:rsidRPr="00470631">
        <w:rPr>
          <w:b/>
        </w:rPr>
        <w:t>gs.</w:t>
      </w:r>
      <w:r w:rsidRPr="00470631">
        <w:rPr>
          <w:b/>
        </w:rPr>
        <w:t xml:space="preserve"> n. 50/2016</w:t>
      </w:r>
      <w:r w:rsidR="006B16AF" w:rsidRPr="00470631">
        <w:rPr>
          <w:b/>
        </w:rPr>
        <w:t xml:space="preserve"> e </w:t>
      </w:r>
      <w:proofErr w:type="spellStart"/>
      <w:r w:rsidR="006B16AF" w:rsidRPr="00470631">
        <w:rPr>
          <w:b/>
        </w:rPr>
        <w:t>s.m.i.</w:t>
      </w:r>
      <w:proofErr w:type="spellEnd"/>
    </w:p>
    <w:p w:rsidR="00D9530C" w:rsidRPr="00054265" w:rsidRDefault="00D9530C" w:rsidP="00D9530C">
      <w:pPr>
        <w:spacing w:after="120"/>
        <w:jc w:val="center"/>
        <w:rPr>
          <w:b/>
          <w:lang w:val="x-none"/>
        </w:rPr>
      </w:pPr>
    </w:p>
    <w:p w:rsidR="00D9530C" w:rsidRPr="00054265" w:rsidRDefault="00D9530C" w:rsidP="00D9530C">
      <w:pPr>
        <w:jc w:val="right"/>
        <w:rPr>
          <w:rFonts w:eastAsia="Calibri"/>
          <w:b/>
          <w:i/>
        </w:rPr>
      </w:pPr>
      <w:r w:rsidRPr="00054265">
        <w:rPr>
          <w:rFonts w:eastAsia="Calibri"/>
          <w:b/>
          <w:i/>
        </w:rPr>
        <w:t xml:space="preserve">Al Commissario Straordinario Delegato </w:t>
      </w:r>
    </w:p>
    <w:p w:rsidR="00D9530C" w:rsidRPr="00054265" w:rsidRDefault="00D9530C" w:rsidP="00D9530C">
      <w:pPr>
        <w:autoSpaceDN w:val="0"/>
        <w:jc w:val="right"/>
        <w:textAlignment w:val="baseline"/>
        <w:rPr>
          <w:rFonts w:eastAsia="Calibri"/>
          <w:b/>
          <w:i/>
        </w:rPr>
      </w:pPr>
      <w:r w:rsidRPr="00054265">
        <w:rPr>
          <w:rFonts w:eastAsia="Calibri"/>
          <w:b/>
          <w:i/>
        </w:rPr>
        <w:t xml:space="preserve">per la realizzazione degli interventi </w:t>
      </w:r>
    </w:p>
    <w:p w:rsidR="00D9530C" w:rsidRPr="00054265" w:rsidRDefault="00D9530C" w:rsidP="00D9530C">
      <w:pPr>
        <w:autoSpaceDN w:val="0"/>
        <w:jc w:val="right"/>
        <w:textAlignment w:val="baseline"/>
        <w:rPr>
          <w:rFonts w:eastAsia="Calibri"/>
          <w:b/>
          <w:i/>
        </w:rPr>
      </w:pPr>
      <w:r w:rsidRPr="00054265">
        <w:rPr>
          <w:rFonts w:eastAsia="Calibri"/>
          <w:b/>
          <w:i/>
        </w:rPr>
        <w:t xml:space="preserve">di mitigazione del rischio idrogeologico </w:t>
      </w:r>
    </w:p>
    <w:p w:rsidR="00D9530C" w:rsidRPr="00054265" w:rsidRDefault="00D9530C" w:rsidP="00D9530C">
      <w:pPr>
        <w:jc w:val="right"/>
        <w:rPr>
          <w:rFonts w:eastAsia="Calibri"/>
          <w:b/>
          <w:i/>
        </w:rPr>
      </w:pPr>
      <w:r w:rsidRPr="00054265">
        <w:rPr>
          <w:rFonts w:eastAsia="Calibri"/>
          <w:b/>
          <w:i/>
        </w:rPr>
        <w:t>per la Regione Abruzzo</w:t>
      </w:r>
    </w:p>
    <w:p w:rsidR="00D9530C" w:rsidRPr="00054265" w:rsidRDefault="00D9530C" w:rsidP="00D9530C">
      <w:pPr>
        <w:jc w:val="right"/>
        <w:rPr>
          <w:rFonts w:eastAsia="Calibri"/>
          <w:b/>
          <w:i/>
          <w:lang w:val="en-US"/>
        </w:rPr>
      </w:pPr>
      <w:r w:rsidRPr="00054265">
        <w:rPr>
          <w:rFonts w:eastAsia="Calibri"/>
          <w:b/>
          <w:i/>
          <w:lang w:val="en-US"/>
        </w:rPr>
        <w:t>(Art. 10 D.L. 91/2014 e Art. 7 D.L. 133/2014)</w:t>
      </w:r>
    </w:p>
    <w:p w:rsidR="00D9530C" w:rsidRPr="00054265" w:rsidRDefault="00D9530C" w:rsidP="00D9530C">
      <w:pPr>
        <w:jc w:val="right"/>
        <w:rPr>
          <w:rFonts w:eastAsia="Calibri"/>
          <w:b/>
          <w:i/>
        </w:rPr>
      </w:pPr>
      <w:r w:rsidRPr="00054265">
        <w:rPr>
          <w:rFonts w:eastAsia="Calibri"/>
          <w:b/>
          <w:i/>
        </w:rPr>
        <w:t>Via Leonardo Da Vinci 06 – 67100 – L’Aquila</w:t>
      </w:r>
    </w:p>
    <w:p w:rsidR="00D9530C" w:rsidRPr="00054265" w:rsidRDefault="00D9530C" w:rsidP="00D9530C">
      <w:pPr>
        <w:jc w:val="right"/>
        <w:rPr>
          <w:b/>
        </w:rPr>
      </w:pPr>
    </w:p>
    <w:p w:rsidR="00D9530C" w:rsidRPr="00054265" w:rsidRDefault="00D9530C" w:rsidP="00D9530C">
      <w:pPr>
        <w:ind w:left="57"/>
        <w:rPr>
          <w:bCs/>
        </w:rPr>
      </w:pPr>
    </w:p>
    <w:p w:rsidR="00D9530C" w:rsidRPr="00054265" w:rsidRDefault="00D9530C" w:rsidP="00D9530C">
      <w:pPr>
        <w:keepNext/>
        <w:tabs>
          <w:tab w:val="num" w:pos="720"/>
        </w:tabs>
        <w:spacing w:before="240" w:after="60"/>
        <w:jc w:val="center"/>
        <w:outlineLvl w:val="0"/>
        <w:rPr>
          <w:rFonts w:eastAsia="Calibri"/>
          <w:bCs/>
          <w:kern w:val="32"/>
        </w:rPr>
      </w:pPr>
      <w:bookmarkStart w:id="0" w:name="_Toc451243673"/>
      <w:r w:rsidRPr="00054265">
        <w:rPr>
          <w:rFonts w:eastAsia="Calibri"/>
          <w:b/>
          <w:bCs/>
          <w:kern w:val="32"/>
        </w:rPr>
        <w:t>PROCEDURA APERTA PER L’ESECUZIONE DI LAVORI PUBBLICI</w:t>
      </w:r>
      <w:bookmarkEnd w:id="0"/>
    </w:p>
    <w:p w:rsidR="00D9530C" w:rsidRPr="00054265" w:rsidRDefault="00D9530C" w:rsidP="00D9530C">
      <w:pPr>
        <w:spacing w:before="16"/>
        <w:ind w:left="284"/>
        <w:jc w:val="center"/>
        <w:rPr>
          <w:rFonts w:eastAsia="Calibri"/>
          <w:b/>
        </w:rPr>
      </w:pPr>
      <w:r w:rsidRPr="00054265">
        <w:rPr>
          <w:rFonts w:eastAsia="Calibri"/>
          <w:b/>
        </w:rPr>
        <w:t xml:space="preserve">(artt. 60 e 95 del D. </w:t>
      </w:r>
      <w:proofErr w:type="spellStart"/>
      <w:r w:rsidRPr="00054265">
        <w:rPr>
          <w:rFonts w:eastAsia="Calibri"/>
          <w:b/>
        </w:rPr>
        <w:t>Lgs</w:t>
      </w:r>
      <w:proofErr w:type="spellEnd"/>
      <w:r w:rsidRPr="00054265">
        <w:rPr>
          <w:rFonts w:eastAsia="Calibri"/>
          <w:b/>
        </w:rPr>
        <w:t>. 50/2016)</w:t>
      </w:r>
    </w:p>
    <w:p w:rsidR="00D9530C" w:rsidRPr="00054265" w:rsidRDefault="00D9530C" w:rsidP="00D9530C">
      <w:pPr>
        <w:spacing w:before="16"/>
        <w:ind w:left="284"/>
        <w:jc w:val="center"/>
        <w:rPr>
          <w:rFonts w:eastAsia="Calibri"/>
          <w:b/>
        </w:rPr>
      </w:pPr>
    </w:p>
    <w:p w:rsidR="00D9530C" w:rsidRPr="00054265" w:rsidRDefault="00D9530C" w:rsidP="00D953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b/>
          <w:caps/>
        </w:rPr>
      </w:pPr>
      <w:r w:rsidRPr="00054265">
        <w:rPr>
          <w:b/>
          <w:caps/>
        </w:rPr>
        <w:t>“</w:t>
      </w:r>
      <w:r w:rsidR="004C6AB9">
        <w:rPr>
          <w:b/>
          <w:caps/>
        </w:rPr>
        <w:t xml:space="preserve">opere </w:t>
      </w:r>
      <w:r w:rsidRPr="00054265">
        <w:rPr>
          <w:b/>
          <w:caps/>
        </w:rPr>
        <w:t>DI LAMINAZIONE DELLE PIENE DEL FIUME PESCARA”</w:t>
      </w:r>
    </w:p>
    <w:p w:rsidR="00D9530C" w:rsidRPr="00054265" w:rsidRDefault="004C6AB9" w:rsidP="00D953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b/>
          <w:caps/>
        </w:rPr>
      </w:pPr>
      <w:r>
        <w:rPr>
          <w:b/>
          <w:caps/>
        </w:rPr>
        <w:t>CUP: J34H15001780007</w:t>
      </w:r>
    </w:p>
    <w:p w:rsidR="00302450" w:rsidRDefault="00302450" w:rsidP="00302450">
      <w:pPr>
        <w:pStyle w:val="sche3"/>
        <w:jc w:val="center"/>
        <w:rPr>
          <w:sz w:val="22"/>
          <w:szCs w:val="22"/>
          <w:lang w:val="it-IT"/>
        </w:rPr>
      </w:pPr>
    </w:p>
    <w:p w:rsidR="00397C7D" w:rsidRPr="00403D68" w:rsidRDefault="00397C7D" w:rsidP="00397C7D">
      <w:pPr>
        <w:pStyle w:val="sche3"/>
        <w:jc w:val="center"/>
        <w:rPr>
          <w:sz w:val="22"/>
          <w:szCs w:val="22"/>
          <w:lang w:val="it-IT"/>
        </w:rPr>
      </w:pPr>
    </w:p>
    <w:p w:rsidR="00397C7D" w:rsidRPr="00403D68" w:rsidRDefault="00397C7D" w:rsidP="00397C7D">
      <w:pPr>
        <w:pStyle w:val="sche3"/>
        <w:jc w:val="center"/>
        <w:rPr>
          <w:sz w:val="22"/>
          <w:szCs w:val="22"/>
          <w:lang w:val="it-IT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24"/>
      </w:tblGrid>
      <w:tr w:rsidR="00397C7D" w:rsidRPr="00C62195" w:rsidTr="00232F08">
        <w:trPr>
          <w:trHeight w:val="373"/>
        </w:trPr>
        <w:tc>
          <w:tcPr>
            <w:tcW w:w="9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195" w:rsidRPr="000734DE" w:rsidRDefault="00397C7D" w:rsidP="000734DE">
            <w:pPr>
              <w:pStyle w:val="sche3"/>
              <w:snapToGrid w:val="0"/>
              <w:jc w:val="center"/>
              <w:rPr>
                <w:rFonts w:eastAsia="Times New Roman"/>
                <w:b/>
                <w:caps/>
                <w:sz w:val="28"/>
                <w:szCs w:val="28"/>
                <w:lang w:val="it-IT"/>
              </w:rPr>
            </w:pPr>
            <w:r w:rsidRPr="000734DE">
              <w:rPr>
                <w:rFonts w:eastAsia="Times New Roman"/>
                <w:b/>
                <w:caps/>
                <w:sz w:val="28"/>
                <w:szCs w:val="28"/>
                <w:lang w:val="it-IT"/>
              </w:rPr>
              <w:t>Per l’impresa ausiliata</w:t>
            </w:r>
          </w:p>
          <w:p w:rsidR="00C62195" w:rsidRPr="0000012B" w:rsidRDefault="00C62195" w:rsidP="000734DE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0012B">
              <w:rPr>
                <w:sz w:val="22"/>
                <w:szCs w:val="22"/>
              </w:rPr>
              <w:t>Il sottoscritto ……………….…………………………………............................………................……</w:t>
            </w:r>
          </w:p>
          <w:p w:rsidR="00C62195" w:rsidRPr="00C62195" w:rsidRDefault="00C62195" w:rsidP="000734DE">
            <w:pPr>
              <w:widowControl w:val="0"/>
              <w:overflowPunct w:val="0"/>
              <w:autoSpaceDE w:val="0"/>
              <w:spacing w:line="360" w:lineRule="auto"/>
              <w:jc w:val="both"/>
              <w:textAlignment w:val="baseline"/>
              <w:rPr>
                <w:sz w:val="22"/>
                <w:szCs w:val="22"/>
              </w:rPr>
            </w:pPr>
            <w:r w:rsidRPr="00C62195">
              <w:rPr>
                <w:sz w:val="22"/>
                <w:szCs w:val="22"/>
              </w:rPr>
              <w:t>nato il………………………..   a………...………………………………………................…..............</w:t>
            </w:r>
          </w:p>
          <w:p w:rsidR="00C62195" w:rsidRDefault="00397C7D" w:rsidP="000734DE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C62195">
              <w:rPr>
                <w:sz w:val="22"/>
                <w:szCs w:val="22"/>
              </w:rPr>
              <w:t>nella qualità di legale rappresent</w:t>
            </w:r>
            <w:r w:rsidR="00C62195">
              <w:rPr>
                <w:sz w:val="22"/>
                <w:szCs w:val="22"/>
              </w:rPr>
              <w:t>ante dell’impresa …………………………………………………….</w:t>
            </w:r>
          </w:p>
          <w:p w:rsidR="000734DE" w:rsidRPr="0000012B" w:rsidRDefault="000734DE" w:rsidP="000734DE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0012B">
              <w:rPr>
                <w:sz w:val="22"/>
                <w:szCs w:val="22"/>
              </w:rPr>
              <w:t>con codice fiscale    …………..…………………      con partita IVA ……………….…………………….</w:t>
            </w:r>
          </w:p>
          <w:p w:rsidR="00397C7D" w:rsidRPr="00C62195" w:rsidRDefault="00397C7D" w:rsidP="00C62195">
            <w:pPr>
              <w:pStyle w:val="sche3"/>
              <w:snapToGrid w:val="0"/>
              <w:jc w:val="center"/>
              <w:rPr>
                <w:rFonts w:eastAsia="Times New Roman"/>
                <w:b/>
                <w:sz w:val="22"/>
                <w:szCs w:val="22"/>
                <w:lang w:val="it-IT"/>
              </w:rPr>
            </w:pPr>
            <w:r w:rsidRPr="00C62195">
              <w:rPr>
                <w:rFonts w:eastAsia="Times New Roman"/>
                <w:b/>
                <w:sz w:val="22"/>
                <w:szCs w:val="22"/>
                <w:lang w:val="it-IT"/>
              </w:rPr>
              <w:t>dichiara:</w:t>
            </w:r>
          </w:p>
          <w:p w:rsidR="00397C7D" w:rsidRPr="00C62195" w:rsidRDefault="00397C7D" w:rsidP="00232F08">
            <w:pPr>
              <w:pStyle w:val="sche3"/>
              <w:snapToGrid w:val="0"/>
              <w:jc w:val="left"/>
              <w:rPr>
                <w:rFonts w:eastAsia="Times New Roman"/>
                <w:sz w:val="22"/>
                <w:szCs w:val="22"/>
                <w:lang w:val="it-IT"/>
              </w:rPr>
            </w:pPr>
          </w:p>
          <w:p w:rsidR="00397C7D" w:rsidRPr="00C62195" w:rsidRDefault="00397C7D" w:rsidP="00C62195">
            <w:pPr>
              <w:pStyle w:val="sche3"/>
              <w:jc w:val="left"/>
              <w:rPr>
                <w:rFonts w:eastAsia="Times New Roman"/>
                <w:sz w:val="22"/>
                <w:szCs w:val="22"/>
                <w:lang w:val="it-IT"/>
              </w:rPr>
            </w:pPr>
            <w:r w:rsidRPr="00C62195">
              <w:rPr>
                <w:rFonts w:eastAsia="Times New Roman"/>
                <w:sz w:val="22"/>
                <w:szCs w:val="22"/>
                <w:lang w:val="it-IT"/>
              </w:rPr>
              <w:t>- di non essere in possesso del requisito richiesto per partecipazione alla gara e precisamente:</w:t>
            </w:r>
          </w:p>
          <w:p w:rsidR="00397C7D" w:rsidRPr="00C62195" w:rsidRDefault="001C2EF5" w:rsidP="00834573">
            <w:pPr>
              <w:pStyle w:val="sche3"/>
              <w:spacing w:line="360" w:lineRule="auto"/>
              <w:ind w:left="-55"/>
              <w:jc w:val="left"/>
              <w:rPr>
                <w:rFonts w:eastAsia="Times New Roman"/>
                <w:sz w:val="22"/>
                <w:szCs w:val="22"/>
                <w:lang w:val="it-IT"/>
              </w:rPr>
            </w:pPr>
            <w:sdt>
              <w:sdtPr>
                <w:rPr>
                  <w:rFonts w:eastAsia="Times New Roman" w:hint="eastAsia"/>
                  <w:sz w:val="22"/>
                  <w:szCs w:val="22"/>
                  <w:lang w:val="it-IT"/>
                </w:rPr>
                <w:id w:val="-1091155345"/>
              </w:sdtPr>
              <w:sdtEndPr/>
              <w:sdtContent>
                <w:r w:rsidR="00B95DF6" w:rsidRPr="00C62195">
                  <w:rPr>
                    <w:rFonts w:eastAsia="Times New Roman" w:hint="eastAsia"/>
                    <w:sz w:val="22"/>
                    <w:szCs w:val="22"/>
                    <w:lang w:val="it-IT"/>
                  </w:rPr>
                  <w:t>☐</w:t>
                </w:r>
              </w:sdtContent>
            </w:sdt>
            <w:r w:rsidR="00397C7D" w:rsidRPr="00C62195">
              <w:rPr>
                <w:rFonts w:eastAsia="Times New Roman"/>
                <w:sz w:val="22"/>
                <w:szCs w:val="22"/>
                <w:lang w:val="it-IT"/>
              </w:rPr>
              <w:t>_____</w:t>
            </w:r>
            <w:r w:rsidR="00834573">
              <w:rPr>
                <w:rFonts w:eastAsia="Times New Roman"/>
                <w:sz w:val="22"/>
                <w:szCs w:val="22"/>
                <w:lang w:val="it-IT"/>
              </w:rPr>
              <w:t>____________</w:t>
            </w:r>
            <w:r w:rsidR="00397C7D" w:rsidRPr="00C62195">
              <w:rPr>
                <w:rFonts w:eastAsia="Times New Roman"/>
                <w:sz w:val="22"/>
                <w:szCs w:val="22"/>
                <w:lang w:val="it-IT"/>
              </w:rPr>
              <w:t>___</w:t>
            </w:r>
          </w:p>
          <w:p w:rsidR="00397C7D" w:rsidRPr="00C62195" w:rsidRDefault="00397C7D" w:rsidP="00834573">
            <w:pPr>
              <w:pStyle w:val="sche3"/>
              <w:tabs>
                <w:tab w:val="left" w:pos="21600"/>
              </w:tabs>
              <w:spacing w:line="360" w:lineRule="auto"/>
              <w:jc w:val="left"/>
              <w:rPr>
                <w:rFonts w:eastAsia="Times New Roman"/>
                <w:sz w:val="22"/>
                <w:szCs w:val="22"/>
                <w:lang w:val="it-IT"/>
              </w:rPr>
            </w:pPr>
            <w:r w:rsidRPr="00C62195">
              <w:rPr>
                <w:rFonts w:eastAsia="Times New Roman"/>
                <w:sz w:val="22"/>
                <w:szCs w:val="22"/>
                <w:lang w:val="it-IT"/>
              </w:rPr>
              <w:t>e di volermi avvalere dei requisiti dell’impresa:</w:t>
            </w:r>
          </w:p>
          <w:p w:rsidR="00397C7D" w:rsidRPr="00C62195" w:rsidRDefault="00397C7D" w:rsidP="00834573">
            <w:pPr>
              <w:pStyle w:val="sche3"/>
              <w:tabs>
                <w:tab w:val="left" w:pos="21600"/>
              </w:tabs>
              <w:spacing w:line="360" w:lineRule="auto"/>
              <w:ind w:left="450" w:hanging="450"/>
              <w:jc w:val="left"/>
              <w:rPr>
                <w:rFonts w:eastAsia="Times New Roman"/>
                <w:sz w:val="22"/>
                <w:szCs w:val="22"/>
                <w:lang w:val="it-IT"/>
              </w:rPr>
            </w:pPr>
            <w:r w:rsidRPr="00C62195">
              <w:rPr>
                <w:rFonts w:eastAsia="Times New Roman"/>
                <w:sz w:val="22"/>
                <w:szCs w:val="22"/>
                <w:lang w:val="it-IT"/>
              </w:rPr>
              <w:t>……………………………………………………………………………………………</w:t>
            </w:r>
          </w:p>
          <w:p w:rsidR="00397C7D" w:rsidRPr="00C62195" w:rsidRDefault="00397C7D" w:rsidP="00834573">
            <w:pPr>
              <w:pStyle w:val="sche3"/>
              <w:tabs>
                <w:tab w:val="left" w:pos="-30175"/>
              </w:tabs>
              <w:spacing w:line="360" w:lineRule="auto"/>
              <w:ind w:left="87"/>
              <w:rPr>
                <w:rFonts w:eastAsia="Times New Roman"/>
                <w:sz w:val="22"/>
                <w:szCs w:val="22"/>
                <w:lang w:val="it-IT"/>
              </w:rPr>
            </w:pPr>
            <w:r w:rsidRPr="00C62195">
              <w:rPr>
                <w:rFonts w:eastAsia="Times New Roman"/>
                <w:sz w:val="22"/>
                <w:szCs w:val="22"/>
                <w:lang w:val="it-IT"/>
              </w:rPr>
              <w:t>in possesso dei requisiti necessari per la partecipazione alla gara e di avere conoscenza della responsabilità, in solido, con l’impresa ausiliaria.</w:t>
            </w:r>
          </w:p>
          <w:p w:rsidR="00397C7D" w:rsidRPr="00C62195" w:rsidRDefault="00397C7D" w:rsidP="00232F08">
            <w:pPr>
              <w:pStyle w:val="sche3"/>
              <w:tabs>
                <w:tab w:val="left" w:pos="21729"/>
              </w:tabs>
              <w:spacing w:before="120"/>
              <w:ind w:left="448" w:hanging="373"/>
              <w:jc w:val="left"/>
              <w:rPr>
                <w:rFonts w:eastAsia="Times New Roman"/>
                <w:sz w:val="22"/>
                <w:szCs w:val="22"/>
                <w:lang w:val="it-IT"/>
              </w:rPr>
            </w:pPr>
          </w:p>
        </w:tc>
      </w:tr>
    </w:tbl>
    <w:p w:rsidR="00397C7D" w:rsidRPr="005C6597" w:rsidRDefault="00397C7D" w:rsidP="00397C7D">
      <w:pPr>
        <w:pStyle w:val="sche3"/>
        <w:jc w:val="center"/>
        <w:rPr>
          <w:sz w:val="22"/>
          <w:szCs w:val="22"/>
          <w:lang w:val="it-IT"/>
        </w:rPr>
      </w:pPr>
    </w:p>
    <w:p w:rsidR="00397C7D" w:rsidRDefault="00397C7D" w:rsidP="00397C7D">
      <w:pPr>
        <w:pStyle w:val="sche3"/>
        <w:jc w:val="center"/>
        <w:rPr>
          <w:sz w:val="22"/>
          <w:szCs w:val="22"/>
          <w:lang w:val="it-IT"/>
        </w:rPr>
      </w:pPr>
    </w:p>
    <w:p w:rsidR="004C6AB9" w:rsidRDefault="004C6AB9" w:rsidP="00397C7D">
      <w:pPr>
        <w:pStyle w:val="sche3"/>
        <w:jc w:val="center"/>
        <w:rPr>
          <w:sz w:val="22"/>
          <w:szCs w:val="22"/>
          <w:lang w:val="it-IT"/>
        </w:rPr>
      </w:pPr>
    </w:p>
    <w:p w:rsidR="004C6AB9" w:rsidRDefault="004C6AB9" w:rsidP="00397C7D">
      <w:pPr>
        <w:pStyle w:val="sche3"/>
        <w:jc w:val="center"/>
        <w:rPr>
          <w:sz w:val="22"/>
          <w:szCs w:val="22"/>
          <w:lang w:val="it-IT"/>
        </w:rPr>
      </w:pPr>
    </w:p>
    <w:p w:rsidR="004C6AB9" w:rsidRDefault="004C6AB9" w:rsidP="00397C7D">
      <w:pPr>
        <w:pStyle w:val="sche3"/>
        <w:jc w:val="center"/>
        <w:rPr>
          <w:sz w:val="22"/>
          <w:szCs w:val="22"/>
          <w:lang w:val="it-IT"/>
        </w:rPr>
      </w:pPr>
    </w:p>
    <w:p w:rsidR="004C6AB9" w:rsidRDefault="004C6AB9" w:rsidP="00397C7D">
      <w:pPr>
        <w:pStyle w:val="sche3"/>
        <w:jc w:val="center"/>
        <w:rPr>
          <w:sz w:val="22"/>
          <w:szCs w:val="22"/>
          <w:lang w:val="it-IT"/>
        </w:rPr>
      </w:pPr>
    </w:p>
    <w:p w:rsidR="004C6AB9" w:rsidRPr="005C6597" w:rsidRDefault="004C6AB9" w:rsidP="00397C7D">
      <w:pPr>
        <w:pStyle w:val="sche3"/>
        <w:jc w:val="center"/>
        <w:rPr>
          <w:sz w:val="22"/>
          <w:szCs w:val="22"/>
          <w:lang w:val="it-IT"/>
        </w:rPr>
      </w:pPr>
      <w:bookmarkStart w:id="1" w:name="_GoBack"/>
      <w:bookmarkEnd w:id="1"/>
    </w:p>
    <w:tbl>
      <w:tblPr>
        <w:tblW w:w="962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24"/>
      </w:tblGrid>
      <w:tr w:rsidR="00397C7D" w:rsidRPr="00403D68" w:rsidTr="00232F08">
        <w:trPr>
          <w:trHeight w:val="276"/>
        </w:trPr>
        <w:tc>
          <w:tcPr>
            <w:tcW w:w="9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62195" w:rsidRPr="000734DE" w:rsidRDefault="00397C7D" w:rsidP="000734DE">
            <w:pPr>
              <w:pStyle w:val="sche3"/>
              <w:snapToGrid w:val="0"/>
              <w:jc w:val="center"/>
              <w:rPr>
                <w:rFonts w:eastAsia="Times New Roman"/>
                <w:b/>
                <w:caps/>
                <w:sz w:val="28"/>
                <w:szCs w:val="28"/>
                <w:lang w:val="it-IT"/>
              </w:rPr>
            </w:pPr>
            <w:r w:rsidRPr="000734DE">
              <w:rPr>
                <w:rFonts w:eastAsia="Times New Roman"/>
                <w:b/>
                <w:caps/>
                <w:sz w:val="28"/>
                <w:szCs w:val="28"/>
                <w:lang w:val="it-IT"/>
              </w:rPr>
              <w:lastRenderedPageBreak/>
              <w:t>Per l’impresa ausiliaria</w:t>
            </w:r>
          </w:p>
          <w:p w:rsidR="000734DE" w:rsidRPr="0000012B" w:rsidRDefault="000734DE" w:rsidP="000734DE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0012B">
              <w:rPr>
                <w:sz w:val="22"/>
                <w:szCs w:val="22"/>
              </w:rPr>
              <w:t>Il sottoscritto ……………….…………………………………............................………................……</w:t>
            </w:r>
          </w:p>
          <w:p w:rsidR="000734DE" w:rsidRPr="00C62195" w:rsidRDefault="000734DE" w:rsidP="000734DE">
            <w:pPr>
              <w:widowControl w:val="0"/>
              <w:overflowPunct w:val="0"/>
              <w:autoSpaceDE w:val="0"/>
              <w:spacing w:line="360" w:lineRule="auto"/>
              <w:jc w:val="both"/>
              <w:textAlignment w:val="baseline"/>
              <w:rPr>
                <w:sz w:val="22"/>
                <w:szCs w:val="22"/>
              </w:rPr>
            </w:pPr>
            <w:r w:rsidRPr="00C62195">
              <w:rPr>
                <w:sz w:val="22"/>
                <w:szCs w:val="22"/>
              </w:rPr>
              <w:t>nato il………………………..   a………...………………………………………................…..............</w:t>
            </w:r>
          </w:p>
          <w:p w:rsidR="000734DE" w:rsidRDefault="000734DE" w:rsidP="000734DE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C62195">
              <w:rPr>
                <w:sz w:val="22"/>
                <w:szCs w:val="22"/>
              </w:rPr>
              <w:t>nella qualità di legale rappresent</w:t>
            </w:r>
            <w:r>
              <w:rPr>
                <w:sz w:val="22"/>
                <w:szCs w:val="22"/>
              </w:rPr>
              <w:t>ante dell’impresa …………………………………………………….</w:t>
            </w:r>
          </w:p>
          <w:p w:rsidR="000734DE" w:rsidRPr="0000012B" w:rsidRDefault="000734DE" w:rsidP="000734DE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0012B">
              <w:rPr>
                <w:sz w:val="22"/>
                <w:szCs w:val="22"/>
              </w:rPr>
              <w:t>con codice fiscale    …………..…………………      con partita IVA ……………….…………………….</w:t>
            </w:r>
          </w:p>
          <w:p w:rsidR="00397C7D" w:rsidRPr="000734DE" w:rsidRDefault="00397C7D" w:rsidP="000734DE">
            <w:pPr>
              <w:pStyle w:val="sche3"/>
              <w:spacing w:before="120"/>
              <w:jc w:val="center"/>
              <w:rPr>
                <w:b/>
                <w:spacing w:val="8"/>
                <w:sz w:val="24"/>
                <w:szCs w:val="24"/>
                <w:lang w:val="it-IT"/>
              </w:rPr>
            </w:pPr>
            <w:r w:rsidRPr="000734DE">
              <w:rPr>
                <w:b/>
                <w:spacing w:val="8"/>
                <w:sz w:val="24"/>
                <w:szCs w:val="24"/>
                <w:lang w:val="it-IT"/>
              </w:rPr>
              <w:t>dichiara:</w:t>
            </w:r>
          </w:p>
          <w:p w:rsidR="00397C7D" w:rsidRDefault="00397C7D" w:rsidP="00232F08">
            <w:pPr>
              <w:pStyle w:val="sche3"/>
              <w:tabs>
                <w:tab w:val="left" w:pos="-28861"/>
                <w:tab w:val="left" w:pos="-28711"/>
              </w:tabs>
              <w:ind w:left="750"/>
              <w:jc w:val="left"/>
              <w:rPr>
                <w:b/>
                <w:spacing w:val="8"/>
                <w:sz w:val="22"/>
                <w:szCs w:val="22"/>
                <w:lang w:val="it-IT"/>
              </w:rPr>
            </w:pPr>
          </w:p>
          <w:p w:rsidR="00397C7D" w:rsidRDefault="001C2EF5" w:rsidP="00834573">
            <w:pPr>
              <w:pStyle w:val="sche3"/>
              <w:tabs>
                <w:tab w:val="left" w:pos="-28861"/>
                <w:tab w:val="left" w:pos="-28711"/>
              </w:tabs>
              <w:spacing w:line="360" w:lineRule="auto"/>
              <w:ind w:left="229" w:hanging="229"/>
              <w:jc w:val="left"/>
              <w:rPr>
                <w:sz w:val="22"/>
                <w:szCs w:val="22"/>
                <w:lang w:val="it-IT"/>
              </w:rPr>
            </w:pPr>
            <w:sdt>
              <w:sdtPr>
                <w:rPr>
                  <w:rFonts w:ascii="MS Gothic" w:eastAsia="MS Gothic" w:hAnsi="MS Gothic" w:hint="eastAsia"/>
                  <w:sz w:val="22"/>
                  <w:szCs w:val="22"/>
                  <w:lang w:val="it-IT"/>
                </w:rPr>
                <w:id w:val="792329696"/>
              </w:sdtPr>
              <w:sdtEndPr/>
              <w:sdtContent>
                <w:r w:rsidR="00B95DF6">
                  <w:rPr>
                    <w:rFonts w:ascii="MS Gothic" w:eastAsia="MS Gothic" w:hAnsi="MS Gothic" w:hint="eastAsia"/>
                    <w:sz w:val="22"/>
                    <w:szCs w:val="22"/>
                    <w:lang w:val="it-IT"/>
                  </w:rPr>
                  <w:t>☐</w:t>
                </w:r>
              </w:sdtContent>
            </w:sdt>
            <w:r w:rsidR="00397C7D" w:rsidRPr="00834573">
              <w:rPr>
                <w:b/>
                <w:sz w:val="22"/>
                <w:szCs w:val="22"/>
                <w:lang w:val="it-IT"/>
              </w:rPr>
              <w:t>di obbligarsi</w:t>
            </w:r>
            <w:r w:rsidR="00397C7D" w:rsidRPr="005C6597">
              <w:rPr>
                <w:sz w:val="22"/>
                <w:szCs w:val="22"/>
                <w:lang w:val="it-IT"/>
              </w:rPr>
              <w:t xml:space="preserve"> verso il concorrente e verso </w:t>
            </w:r>
            <w:smartTag w:uri="urn:schemas-microsoft-com:office:smarttags" w:element="metricconverter">
              <w:smartTagPr>
                <w:attr w:name="ProductID" w:val="la Stazione Appaltante"/>
              </w:smartTagPr>
              <w:r w:rsidR="00397C7D" w:rsidRPr="005C6597">
                <w:rPr>
                  <w:sz w:val="22"/>
                  <w:szCs w:val="22"/>
                  <w:lang w:val="it-IT"/>
                </w:rPr>
                <w:t>la Stazione Appaltante</w:t>
              </w:r>
            </w:smartTag>
            <w:r w:rsidR="00397C7D" w:rsidRPr="005C6597">
              <w:rPr>
                <w:sz w:val="22"/>
                <w:szCs w:val="22"/>
                <w:lang w:val="it-IT"/>
              </w:rPr>
              <w:t xml:space="preserve"> a mettere a disposizione dell’impresa </w:t>
            </w:r>
            <w:proofErr w:type="spellStart"/>
            <w:r w:rsidR="00397C7D" w:rsidRPr="005C6597">
              <w:rPr>
                <w:sz w:val="22"/>
                <w:szCs w:val="22"/>
                <w:lang w:val="it-IT"/>
              </w:rPr>
              <w:t>ausiliata</w:t>
            </w:r>
            <w:proofErr w:type="spellEnd"/>
            <w:r w:rsidR="00397C7D" w:rsidRPr="005C6597">
              <w:rPr>
                <w:sz w:val="22"/>
                <w:szCs w:val="22"/>
                <w:lang w:val="it-IT"/>
              </w:rPr>
              <w:t xml:space="preserve"> per tutta la durata dell’appalto le risorse</w:t>
            </w:r>
            <w:r w:rsidR="00397C7D">
              <w:rPr>
                <w:sz w:val="22"/>
                <w:szCs w:val="22"/>
                <w:lang w:val="it-IT"/>
              </w:rPr>
              <w:t xml:space="preserve"> ed i mezzi specificatamente e dettagliatamente indicati nel contratto di avvalimento;</w:t>
            </w:r>
          </w:p>
          <w:p w:rsidR="00397C7D" w:rsidRPr="005C6597" w:rsidRDefault="001C2EF5" w:rsidP="00834573">
            <w:pPr>
              <w:pStyle w:val="sche3"/>
              <w:spacing w:line="360" w:lineRule="auto"/>
              <w:jc w:val="left"/>
              <w:rPr>
                <w:sz w:val="22"/>
                <w:szCs w:val="22"/>
                <w:lang w:val="it-IT"/>
              </w:rPr>
            </w:pPr>
            <w:sdt>
              <w:sdtPr>
                <w:rPr>
                  <w:rFonts w:ascii="MS Gothic" w:eastAsia="MS Gothic" w:hAnsi="MS Gothic" w:hint="eastAsia"/>
                  <w:sz w:val="22"/>
                  <w:szCs w:val="22"/>
                  <w:lang w:val="it-IT"/>
                </w:rPr>
                <w:id w:val="1736348874"/>
              </w:sdtPr>
              <w:sdtEndPr/>
              <w:sdtContent>
                <w:r w:rsidR="00B95DF6">
                  <w:rPr>
                    <w:rFonts w:ascii="MS Gothic" w:eastAsia="MS Gothic" w:hAnsi="MS Gothic" w:hint="eastAsia"/>
                    <w:sz w:val="22"/>
                    <w:szCs w:val="22"/>
                    <w:lang w:val="it-IT"/>
                  </w:rPr>
                  <w:t>☐</w:t>
                </w:r>
              </w:sdtContent>
            </w:sdt>
            <w:r w:rsidR="00397C7D" w:rsidRPr="00834573">
              <w:rPr>
                <w:b/>
                <w:sz w:val="22"/>
                <w:szCs w:val="22"/>
                <w:lang w:val="it-IT"/>
              </w:rPr>
              <w:t>di avere conoscenza</w:t>
            </w:r>
            <w:r w:rsidR="00397C7D" w:rsidRPr="005C6597">
              <w:rPr>
                <w:sz w:val="22"/>
                <w:szCs w:val="22"/>
                <w:lang w:val="it-IT"/>
              </w:rPr>
              <w:t xml:space="preserve">  della responsabilità, in solido, con l’impresa </w:t>
            </w:r>
            <w:proofErr w:type="spellStart"/>
            <w:r w:rsidR="00397C7D" w:rsidRPr="005C6597">
              <w:rPr>
                <w:sz w:val="22"/>
                <w:szCs w:val="22"/>
                <w:lang w:val="it-IT"/>
              </w:rPr>
              <w:t>ausiliata</w:t>
            </w:r>
            <w:proofErr w:type="spellEnd"/>
            <w:r w:rsidR="00397C7D" w:rsidRPr="005C6597">
              <w:rPr>
                <w:sz w:val="22"/>
                <w:szCs w:val="22"/>
                <w:lang w:val="it-IT"/>
              </w:rPr>
              <w:t>;</w:t>
            </w:r>
          </w:p>
          <w:p w:rsidR="00397C7D" w:rsidRPr="005C6597" w:rsidRDefault="001C2EF5" w:rsidP="00834573">
            <w:pPr>
              <w:pStyle w:val="sche3"/>
              <w:spacing w:line="360" w:lineRule="auto"/>
              <w:jc w:val="left"/>
              <w:rPr>
                <w:sz w:val="22"/>
                <w:szCs w:val="22"/>
                <w:lang w:val="it-IT"/>
              </w:rPr>
            </w:pPr>
            <w:sdt>
              <w:sdtPr>
                <w:rPr>
                  <w:rFonts w:ascii="MS Gothic" w:eastAsia="MS Gothic" w:hAnsi="MS Gothic" w:hint="eastAsia"/>
                  <w:sz w:val="22"/>
                  <w:szCs w:val="22"/>
                  <w:lang w:val="it-IT"/>
                </w:rPr>
                <w:id w:val="-170719877"/>
              </w:sdtPr>
              <w:sdtEndPr/>
              <w:sdtContent>
                <w:r w:rsidR="00B95DF6">
                  <w:rPr>
                    <w:rFonts w:ascii="MS Gothic" w:eastAsia="MS Gothic" w:hAnsi="MS Gothic" w:hint="eastAsia"/>
                    <w:sz w:val="22"/>
                    <w:szCs w:val="22"/>
                    <w:lang w:val="it-IT"/>
                  </w:rPr>
                  <w:t>☐</w:t>
                </w:r>
              </w:sdtContent>
            </w:sdt>
            <w:r w:rsidR="00397C7D" w:rsidRPr="00834573">
              <w:rPr>
                <w:b/>
                <w:sz w:val="22"/>
                <w:szCs w:val="22"/>
                <w:lang w:val="it-IT"/>
              </w:rPr>
              <w:t>di essere ausiliaria</w:t>
            </w:r>
            <w:r w:rsidR="00397C7D" w:rsidRPr="005C6597">
              <w:rPr>
                <w:sz w:val="22"/>
                <w:szCs w:val="22"/>
                <w:lang w:val="it-IT"/>
              </w:rPr>
              <w:t xml:space="preserve"> di una sola impresa partecipante alla gara;</w:t>
            </w:r>
          </w:p>
          <w:p w:rsidR="00397C7D" w:rsidRPr="00403D68" w:rsidRDefault="001C2EF5" w:rsidP="00834573">
            <w:pPr>
              <w:pStyle w:val="sche3"/>
              <w:spacing w:line="360" w:lineRule="auto"/>
              <w:jc w:val="left"/>
              <w:rPr>
                <w:sz w:val="22"/>
                <w:szCs w:val="22"/>
                <w:lang w:val="it-IT"/>
              </w:rPr>
            </w:pPr>
            <w:sdt>
              <w:sdtPr>
                <w:rPr>
                  <w:rFonts w:ascii="MS Gothic" w:eastAsia="MS Gothic" w:hAnsi="MS Gothic" w:hint="eastAsia"/>
                  <w:sz w:val="22"/>
                  <w:szCs w:val="22"/>
                  <w:lang w:val="it-IT"/>
                </w:rPr>
                <w:id w:val="-2038501564"/>
              </w:sdtPr>
              <w:sdtEndPr>
                <w:rPr>
                  <w:b/>
                </w:rPr>
              </w:sdtEndPr>
              <w:sdtContent>
                <w:r w:rsidR="00B95DF6">
                  <w:rPr>
                    <w:rFonts w:ascii="MS Gothic" w:eastAsia="MS Gothic" w:hAnsi="MS Gothic" w:hint="eastAsia"/>
                    <w:sz w:val="22"/>
                    <w:szCs w:val="22"/>
                    <w:lang w:val="it-IT"/>
                  </w:rPr>
                  <w:t>☐</w:t>
                </w:r>
              </w:sdtContent>
            </w:sdt>
            <w:r w:rsidR="00397C7D" w:rsidRPr="00834573">
              <w:rPr>
                <w:b/>
                <w:sz w:val="22"/>
                <w:szCs w:val="22"/>
                <w:lang w:val="it-IT"/>
              </w:rPr>
              <w:t xml:space="preserve">di non partecipare </w:t>
            </w:r>
            <w:r w:rsidR="00397C7D" w:rsidRPr="005C6597">
              <w:rPr>
                <w:sz w:val="22"/>
                <w:szCs w:val="22"/>
                <w:lang w:val="it-IT"/>
              </w:rPr>
              <w:t>alla gara in proprio o raggruppata  o consorziata;</w:t>
            </w:r>
          </w:p>
          <w:p w:rsidR="00397C7D" w:rsidRPr="00403D68" w:rsidRDefault="00397C7D" w:rsidP="00232F08">
            <w:pPr>
              <w:pStyle w:val="Contenutotabella"/>
              <w:rPr>
                <w:sz w:val="22"/>
                <w:szCs w:val="22"/>
              </w:rPr>
            </w:pPr>
          </w:p>
        </w:tc>
      </w:tr>
    </w:tbl>
    <w:p w:rsidR="00397C7D" w:rsidRDefault="00397C7D" w:rsidP="00397C7D">
      <w:pPr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/>
        <w:jc w:val="both"/>
        <w:rPr>
          <w:sz w:val="22"/>
          <w:szCs w:val="22"/>
        </w:rPr>
      </w:pPr>
    </w:p>
    <w:p w:rsidR="003D267E" w:rsidRDefault="003D267E" w:rsidP="00397C7D">
      <w:pPr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/>
        <w:jc w:val="both"/>
        <w:rPr>
          <w:sz w:val="22"/>
          <w:szCs w:val="22"/>
        </w:rPr>
      </w:pPr>
    </w:p>
    <w:p w:rsidR="00C4776F" w:rsidRDefault="00C4776F" w:rsidP="001A4240">
      <w:pPr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/>
        <w:jc w:val="both"/>
        <w:rPr>
          <w:sz w:val="22"/>
          <w:szCs w:val="22"/>
        </w:rPr>
      </w:pPr>
    </w:p>
    <w:p w:rsidR="001A4240" w:rsidRDefault="001A4240" w:rsidP="001A4240">
      <w:pPr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/>
        <w:jc w:val="both"/>
        <w:rPr>
          <w:b/>
          <w:i/>
          <w:sz w:val="22"/>
          <w:szCs w:val="22"/>
        </w:rPr>
      </w:pPr>
      <w:r>
        <w:rPr>
          <w:sz w:val="22"/>
          <w:szCs w:val="22"/>
        </w:rPr>
        <w:t>(</w:t>
      </w:r>
      <w:r>
        <w:rPr>
          <w:b/>
          <w:i/>
          <w:sz w:val="22"/>
          <w:szCs w:val="22"/>
        </w:rPr>
        <w:t xml:space="preserve">barrare </w:t>
      </w:r>
      <w:r w:rsidRPr="00403D68">
        <w:rPr>
          <w:b/>
          <w:i/>
          <w:sz w:val="22"/>
          <w:szCs w:val="22"/>
        </w:rPr>
        <w:t>la voce interessata</w:t>
      </w:r>
      <w:r>
        <w:rPr>
          <w:b/>
          <w:i/>
          <w:sz w:val="22"/>
          <w:szCs w:val="22"/>
        </w:rPr>
        <w:t>)</w:t>
      </w:r>
    </w:p>
    <w:p w:rsidR="00C4776F" w:rsidRPr="00403D68" w:rsidRDefault="00C4776F" w:rsidP="001A4240">
      <w:pPr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/>
        <w:jc w:val="both"/>
        <w:rPr>
          <w:b/>
          <w:i/>
          <w:sz w:val="22"/>
          <w:szCs w:val="22"/>
        </w:rPr>
      </w:pPr>
    </w:p>
    <w:p w:rsidR="001A4240" w:rsidRDefault="001A4240" w:rsidP="001A4240">
      <w:pPr>
        <w:pStyle w:val="Corpodeltesto22"/>
        <w:spacing w:line="260" w:lineRule="exact"/>
        <w:ind w:left="1416" w:hanging="1416"/>
        <w:jc w:val="left"/>
        <w:rPr>
          <w:sz w:val="22"/>
          <w:szCs w:val="22"/>
        </w:rPr>
      </w:pPr>
      <w:r w:rsidRPr="00403D68">
        <w:rPr>
          <w:b/>
          <w:sz w:val="22"/>
          <w:szCs w:val="22"/>
        </w:rPr>
        <w:t xml:space="preserve">Vedi </w:t>
      </w:r>
      <w:r w:rsidRPr="00403D68">
        <w:rPr>
          <w:b/>
          <w:sz w:val="22"/>
          <w:szCs w:val="22"/>
          <w:u w:val="single"/>
        </w:rPr>
        <w:t>allegat</w:t>
      </w:r>
      <w:r>
        <w:rPr>
          <w:b/>
          <w:sz w:val="22"/>
          <w:szCs w:val="22"/>
          <w:u w:val="single"/>
        </w:rPr>
        <w:t xml:space="preserve">o contratto </w:t>
      </w:r>
      <w:r w:rsidRPr="00403D68">
        <w:rPr>
          <w:b/>
          <w:sz w:val="22"/>
          <w:szCs w:val="22"/>
          <w:u w:val="single"/>
        </w:rPr>
        <w:t>di avvalimento</w:t>
      </w:r>
      <w:r w:rsidRPr="00403D68">
        <w:rPr>
          <w:sz w:val="22"/>
          <w:szCs w:val="22"/>
        </w:rPr>
        <w:t>.</w:t>
      </w:r>
    </w:p>
    <w:p w:rsidR="000734DE" w:rsidRDefault="000734DE" w:rsidP="001A4240">
      <w:pPr>
        <w:pStyle w:val="Corpodeltesto22"/>
        <w:spacing w:line="260" w:lineRule="exact"/>
        <w:ind w:left="1416" w:hanging="1416"/>
        <w:jc w:val="left"/>
        <w:rPr>
          <w:sz w:val="22"/>
          <w:szCs w:val="22"/>
        </w:rPr>
      </w:pPr>
    </w:p>
    <w:p w:rsidR="000734DE" w:rsidRDefault="000734DE" w:rsidP="001A4240">
      <w:pPr>
        <w:pStyle w:val="Corpodeltesto22"/>
        <w:spacing w:line="260" w:lineRule="exact"/>
        <w:ind w:left="1416" w:hanging="1416"/>
        <w:jc w:val="left"/>
        <w:rPr>
          <w:sz w:val="22"/>
          <w:szCs w:val="22"/>
        </w:rPr>
      </w:pPr>
    </w:p>
    <w:p w:rsidR="000734DE" w:rsidRPr="00403D68" w:rsidRDefault="000734DE" w:rsidP="001A4240">
      <w:pPr>
        <w:pStyle w:val="Corpodeltesto22"/>
        <w:spacing w:line="260" w:lineRule="exact"/>
        <w:ind w:left="1416" w:hanging="1416"/>
        <w:jc w:val="left"/>
        <w:rPr>
          <w:sz w:val="22"/>
          <w:szCs w:val="22"/>
        </w:rPr>
      </w:pPr>
    </w:p>
    <w:p w:rsidR="001A4240" w:rsidRPr="002A6EA5" w:rsidRDefault="001A4240" w:rsidP="001A4240">
      <w:pPr>
        <w:pStyle w:val="Corpodeltesto22"/>
        <w:spacing w:line="260" w:lineRule="exact"/>
        <w:ind w:left="1416" w:hanging="1416"/>
        <w:jc w:val="left"/>
        <w:rPr>
          <w:spacing w:val="-4"/>
          <w:sz w:val="22"/>
          <w:szCs w:val="22"/>
        </w:rPr>
      </w:pPr>
    </w:p>
    <w:p w:rsidR="001A4240" w:rsidRDefault="001A4240" w:rsidP="001A4240">
      <w:pPr>
        <w:pStyle w:val="sche3"/>
        <w:rPr>
          <w:spacing w:val="-4"/>
          <w:sz w:val="22"/>
          <w:szCs w:val="22"/>
          <w:lang w:val="it-IT"/>
        </w:rPr>
      </w:pPr>
      <w:r w:rsidRPr="002A6EA5">
        <w:rPr>
          <w:spacing w:val="-4"/>
          <w:sz w:val="22"/>
          <w:szCs w:val="22"/>
          <w:lang w:val="it-IT"/>
        </w:rPr>
        <w:t>DATA__________________</w:t>
      </w:r>
    </w:p>
    <w:p w:rsidR="000734DE" w:rsidRDefault="000734DE" w:rsidP="001A4240">
      <w:pPr>
        <w:pStyle w:val="sche3"/>
        <w:rPr>
          <w:spacing w:val="-4"/>
          <w:sz w:val="22"/>
          <w:szCs w:val="22"/>
          <w:lang w:val="it-IT"/>
        </w:rPr>
      </w:pPr>
    </w:p>
    <w:p w:rsidR="000734DE" w:rsidRDefault="000734DE" w:rsidP="001A4240">
      <w:pPr>
        <w:pStyle w:val="sche3"/>
        <w:rPr>
          <w:spacing w:val="-4"/>
          <w:sz w:val="22"/>
          <w:szCs w:val="22"/>
          <w:lang w:val="it-IT"/>
        </w:rPr>
      </w:pPr>
    </w:p>
    <w:p w:rsidR="000734DE" w:rsidRPr="002A6EA5" w:rsidRDefault="000734DE" w:rsidP="001A4240">
      <w:pPr>
        <w:pStyle w:val="sche3"/>
        <w:rPr>
          <w:spacing w:val="-4"/>
          <w:sz w:val="22"/>
          <w:szCs w:val="22"/>
          <w:lang w:val="it-IT"/>
        </w:rPr>
      </w:pPr>
    </w:p>
    <w:p w:rsidR="001A4240" w:rsidRPr="002A6EA5" w:rsidRDefault="001A4240" w:rsidP="001A4240">
      <w:pPr>
        <w:pStyle w:val="Corpodeltesto23"/>
        <w:spacing w:line="200" w:lineRule="atLeast"/>
        <w:ind w:left="330" w:hanging="330"/>
        <w:rPr>
          <w:rFonts w:ascii="Times New Roman" w:hAnsi="Times New Roman"/>
          <w:b/>
          <w:bCs/>
          <w:i/>
          <w:iCs/>
          <w:spacing w:val="-4"/>
        </w:rPr>
      </w:pPr>
      <w:r w:rsidRPr="002A6EA5">
        <w:rPr>
          <w:rFonts w:ascii="Times New Roman" w:hAnsi="Times New Roman"/>
          <w:b/>
          <w:bCs/>
          <w:i/>
          <w:iCs/>
          <w:spacing w:val="-4"/>
        </w:rPr>
        <w:t xml:space="preserve">(Le firme apposte devono essere  leggibili  e tali da individuare l'identità del sottoscrittore. </w:t>
      </w:r>
    </w:p>
    <w:p w:rsidR="001A4240" w:rsidRPr="002A6EA5" w:rsidRDefault="001A4240" w:rsidP="001A4240">
      <w:pPr>
        <w:jc w:val="both"/>
        <w:rPr>
          <w:b/>
          <w:bCs/>
          <w:i/>
          <w:sz w:val="22"/>
          <w:szCs w:val="22"/>
          <w:u w:val="single"/>
        </w:rPr>
      </w:pPr>
      <w:r w:rsidRPr="002A6EA5">
        <w:rPr>
          <w:b/>
          <w:bCs/>
          <w:i/>
          <w:iCs/>
          <w:spacing w:val="-4"/>
          <w:sz w:val="22"/>
          <w:szCs w:val="22"/>
        </w:rPr>
        <w:t xml:space="preserve">Apporre il timbro dell’impresa </w:t>
      </w:r>
      <w:r w:rsidRPr="002A6EA5">
        <w:rPr>
          <w:b/>
          <w:bCs/>
          <w:i/>
          <w:iCs/>
          <w:color w:val="000000"/>
          <w:spacing w:val="-4"/>
          <w:sz w:val="22"/>
          <w:szCs w:val="22"/>
          <w:u w:val="single"/>
        </w:rPr>
        <w:t>accanto</w:t>
      </w:r>
      <w:r w:rsidRPr="002A6EA5">
        <w:rPr>
          <w:b/>
          <w:bCs/>
          <w:i/>
          <w:iCs/>
          <w:spacing w:val="-4"/>
          <w:sz w:val="22"/>
          <w:szCs w:val="22"/>
        </w:rPr>
        <w:t xml:space="preserve"> alla firma.</w:t>
      </w:r>
      <w:r w:rsidRPr="002A6EA5">
        <w:rPr>
          <w:bCs/>
          <w:i/>
          <w:sz w:val="22"/>
          <w:szCs w:val="22"/>
        </w:rPr>
        <w:t xml:space="preserve"> </w:t>
      </w:r>
      <w:r w:rsidRPr="002A6EA5">
        <w:rPr>
          <w:b/>
          <w:bCs/>
          <w:i/>
          <w:sz w:val="22"/>
          <w:szCs w:val="22"/>
        </w:rPr>
        <w:t xml:space="preserve">La dichiarazione deve essere corredata, </w:t>
      </w:r>
      <w:r w:rsidRPr="002A6EA5">
        <w:rPr>
          <w:b/>
          <w:bCs/>
          <w:i/>
          <w:sz w:val="22"/>
          <w:szCs w:val="22"/>
          <w:u w:val="single"/>
        </w:rPr>
        <w:t>a pena di esclusione</w:t>
      </w:r>
      <w:r w:rsidRPr="002A6EA5">
        <w:rPr>
          <w:b/>
          <w:bCs/>
          <w:i/>
          <w:sz w:val="22"/>
          <w:szCs w:val="22"/>
        </w:rPr>
        <w:t xml:space="preserve">, da fotocopia, non autenticata, di documento di identità del/i sottoscrittore/i, </w:t>
      </w:r>
      <w:r w:rsidRPr="002A6EA5">
        <w:rPr>
          <w:b/>
          <w:bCs/>
          <w:i/>
          <w:sz w:val="22"/>
          <w:szCs w:val="22"/>
          <w:u w:val="single"/>
        </w:rPr>
        <w:t>leggibile ed in corso di validità.</w:t>
      </w:r>
    </w:p>
    <w:p w:rsidR="001A4240" w:rsidRDefault="001A4240" w:rsidP="001A4240">
      <w:pPr>
        <w:ind w:left="709" w:hanging="709"/>
        <w:jc w:val="both"/>
        <w:rPr>
          <w:b/>
          <w:bCs/>
          <w:sz w:val="22"/>
          <w:szCs w:val="22"/>
          <w:u w:val="single"/>
        </w:rPr>
      </w:pPr>
    </w:p>
    <w:p w:rsidR="000734DE" w:rsidRDefault="000734DE" w:rsidP="001A4240">
      <w:pPr>
        <w:ind w:left="709" w:hanging="709"/>
        <w:jc w:val="both"/>
        <w:rPr>
          <w:b/>
          <w:bCs/>
          <w:sz w:val="22"/>
          <w:szCs w:val="22"/>
          <w:u w:val="single"/>
        </w:rPr>
      </w:pPr>
    </w:p>
    <w:p w:rsidR="000734DE" w:rsidRDefault="000734DE" w:rsidP="001A4240">
      <w:pPr>
        <w:ind w:left="709" w:hanging="709"/>
        <w:jc w:val="both"/>
        <w:rPr>
          <w:b/>
          <w:bCs/>
          <w:sz w:val="22"/>
          <w:szCs w:val="22"/>
          <w:u w:val="single"/>
        </w:rPr>
      </w:pPr>
    </w:p>
    <w:p w:rsidR="003D267E" w:rsidRDefault="003D267E" w:rsidP="001A4240">
      <w:pPr>
        <w:ind w:left="709" w:hanging="709"/>
        <w:jc w:val="both"/>
        <w:rPr>
          <w:b/>
          <w:bCs/>
          <w:sz w:val="22"/>
          <w:szCs w:val="22"/>
          <w:u w:val="single"/>
        </w:rPr>
      </w:pPr>
    </w:p>
    <w:p w:rsidR="003D267E" w:rsidRDefault="003D267E" w:rsidP="001A4240">
      <w:pPr>
        <w:ind w:left="709" w:hanging="709"/>
        <w:jc w:val="both"/>
        <w:rPr>
          <w:b/>
          <w:bCs/>
          <w:sz w:val="22"/>
          <w:szCs w:val="22"/>
          <w:u w:val="single"/>
        </w:rPr>
      </w:pPr>
    </w:p>
    <w:p w:rsidR="000734DE" w:rsidRPr="002A6EA5" w:rsidRDefault="000734DE" w:rsidP="001A4240">
      <w:pPr>
        <w:ind w:left="709" w:hanging="709"/>
        <w:jc w:val="both"/>
        <w:rPr>
          <w:b/>
          <w:bCs/>
          <w:sz w:val="22"/>
          <w:szCs w:val="22"/>
          <w:u w:val="single"/>
        </w:rPr>
      </w:pPr>
    </w:p>
    <w:p w:rsidR="001A4240" w:rsidRPr="002B326D" w:rsidRDefault="001A4240" w:rsidP="001A4240">
      <w:pPr>
        <w:pStyle w:val="Corpodeltesto23"/>
        <w:spacing w:line="200" w:lineRule="atLeast"/>
        <w:ind w:left="330" w:hanging="330"/>
        <w:rPr>
          <w:b/>
          <w:i/>
          <w:iCs/>
        </w:rPr>
      </w:pPr>
      <w:r w:rsidRPr="002B326D">
        <w:rPr>
          <w:rFonts w:cs="Arial"/>
          <w:b/>
          <w:bCs/>
          <w:i/>
          <w:iCs/>
          <w:spacing w:val="-4"/>
        </w:rPr>
        <w:t xml:space="preserve"> </w:t>
      </w:r>
      <w:r w:rsidRPr="002B326D">
        <w:rPr>
          <w:b/>
          <w:i/>
          <w:iCs/>
        </w:rPr>
        <w:t xml:space="preserve">                                                 </w:t>
      </w:r>
    </w:p>
    <w:p w:rsidR="001A4240" w:rsidRDefault="006B16AF" w:rsidP="001A4240">
      <w:pPr>
        <w:pStyle w:val="Corpodeltesto22"/>
        <w:spacing w:line="260" w:lineRule="exact"/>
        <w:ind w:left="1416" w:hanging="1416"/>
        <w:jc w:val="left"/>
        <w:rPr>
          <w:rFonts w:ascii="Arial" w:hAnsi="Arial" w:cs="Arial"/>
        </w:rPr>
      </w:pPr>
      <w:r>
        <w:rPr>
          <w:rFonts w:ascii="Arial" w:hAnsi="Arial" w:cs="Arial"/>
          <w:b/>
          <w:noProof/>
          <w:lang w:eastAsia="it-IT"/>
        </w:rPr>
        <mc:AlternateContent>
          <mc:Choice Requires="wps">
            <w:drawing>
              <wp:anchor distT="0" distB="0" distL="114935" distR="114935" simplePos="0" relativeHeight="251662336" behindDoc="0" locked="0" layoutInCell="1" allowOverlap="1">
                <wp:simplePos x="0" y="0"/>
                <wp:positionH relativeFrom="column">
                  <wp:posOffset>3008630</wp:posOffset>
                </wp:positionH>
                <wp:positionV relativeFrom="paragraph">
                  <wp:posOffset>117475</wp:posOffset>
                </wp:positionV>
                <wp:extent cx="777240" cy="507365"/>
                <wp:effectExtent l="0" t="0" r="22860" b="26035"/>
                <wp:wrapNone/>
                <wp:docPr id="6" name="Casella di tes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7240" cy="507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4240" w:rsidRPr="0078023D" w:rsidRDefault="001A4240" w:rsidP="001A424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78023D">
                              <w:rPr>
                                <w:b/>
                              </w:rPr>
                              <w:t xml:space="preserve">Timbro 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6" o:spid="_x0000_s1026" type="#_x0000_t202" style="position:absolute;left:0;text-align:left;margin-left:236.9pt;margin-top:9.25pt;width:61.2pt;height:39.95pt;z-index:251662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" strokeweight=".5pt">
                <v:textbox inset="7.45pt,3.85pt,7.45pt,3.85pt">
                  <w:txbxContent>
                    <w:p w:rsidR="001A4240" w:rsidRPr="0078023D" w:rsidRDefault="001A4240" w:rsidP="001A4240">
                      <w:pPr>
                        <w:jc w:val="center"/>
                        <w:rPr>
                          <w:b/>
                        </w:rPr>
                      </w:pPr>
                      <w:r w:rsidRPr="0078023D">
                        <w:rPr>
                          <w:b/>
                        </w:rPr>
                        <w:t xml:space="preserve">Timbro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935" distR="114935" simplePos="0" relativeHeight="251661312" behindDoc="0" locked="0" layoutInCell="1" allowOverlap="1">
                <wp:simplePos x="0" y="0"/>
                <wp:positionH relativeFrom="column">
                  <wp:posOffset>-496570</wp:posOffset>
                </wp:positionH>
                <wp:positionV relativeFrom="paragraph">
                  <wp:posOffset>117475</wp:posOffset>
                </wp:positionV>
                <wp:extent cx="777240" cy="507365"/>
                <wp:effectExtent l="0" t="0" r="22860" b="26035"/>
                <wp:wrapNone/>
                <wp:docPr id="5" name="Casella di tes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7240" cy="507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4240" w:rsidRPr="0078023D" w:rsidRDefault="001A4240" w:rsidP="001A424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78023D">
                              <w:rPr>
                                <w:b/>
                              </w:rPr>
                              <w:t>Timbro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5" o:spid="_x0000_s1027" type="#_x0000_t202" style="position:absolute;left:0;text-align:left;margin-left:-39.1pt;margin-top:9.25pt;width:61.2pt;height:39.95pt;z-index:251661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" strokeweight=".5pt">
                <v:textbox inset="7.45pt,3.85pt,7.45pt,3.85pt">
                  <w:txbxContent>
                    <w:p w:rsidR="001A4240" w:rsidRPr="0078023D" w:rsidRDefault="001A4240" w:rsidP="001A4240">
                      <w:pPr>
                        <w:jc w:val="center"/>
                        <w:rPr>
                          <w:b/>
                        </w:rPr>
                      </w:pPr>
                      <w:r w:rsidRPr="0078023D">
                        <w:rPr>
                          <w:b/>
                        </w:rPr>
                        <w:t>Timbro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>
                <wp:simplePos x="0" y="0"/>
                <wp:positionH relativeFrom="column">
                  <wp:posOffset>332740</wp:posOffset>
                </wp:positionH>
                <wp:positionV relativeFrom="paragraph">
                  <wp:posOffset>117475</wp:posOffset>
                </wp:positionV>
                <wp:extent cx="2386330" cy="708660"/>
                <wp:effectExtent l="0" t="0" r="0" b="0"/>
                <wp:wrapNone/>
                <wp:docPr id="4" name="Casella di tes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6330" cy="708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4240" w:rsidRPr="002A6EA5" w:rsidRDefault="001A4240" w:rsidP="001A4240">
                            <w:pPr>
                              <w:pStyle w:val="Corpodeltesto22"/>
                              <w:spacing w:line="260" w:lineRule="exact"/>
                              <w:ind w:left="-75" w:hanging="75"/>
                              <w:jc w:val="center"/>
                              <w:rPr>
                                <w:b/>
                              </w:rPr>
                            </w:pPr>
                            <w:r w:rsidRPr="002A6EA5">
                              <w:t xml:space="preserve"> </w:t>
                            </w:r>
                            <w:r w:rsidRPr="002A6EA5">
                              <w:rPr>
                                <w:b/>
                              </w:rPr>
                              <w:t>Firma leggibile e per esteso</w:t>
                            </w:r>
                          </w:p>
                          <w:p w:rsidR="001A4240" w:rsidRPr="002A6EA5" w:rsidRDefault="001A4240" w:rsidP="001A4240">
                            <w:pPr>
                              <w:pStyle w:val="Corpodeltesto22"/>
                              <w:spacing w:line="320" w:lineRule="exact"/>
                              <w:ind w:left="-75" w:hanging="75"/>
                              <w:jc w:val="center"/>
                            </w:pPr>
                            <w:r w:rsidRPr="002A6EA5">
                              <w:t>________________________</w:t>
                            </w:r>
                          </w:p>
                          <w:p w:rsidR="001A4240" w:rsidRPr="002A6EA5" w:rsidRDefault="001A4240" w:rsidP="001A4240">
                            <w:pPr>
                              <w:ind w:left="-75" w:hanging="75"/>
                              <w:jc w:val="center"/>
                              <w:rPr>
                                <w:i/>
                                <w:iCs/>
                                <w:sz w:val="22"/>
                              </w:rPr>
                            </w:pPr>
                            <w:r w:rsidRPr="002A6EA5">
                              <w:rPr>
                                <w:i/>
                                <w:iCs/>
                                <w:sz w:val="22"/>
                              </w:rPr>
                              <w:t>In qualità di legale rappresentante</w:t>
                            </w:r>
                          </w:p>
                          <w:p w:rsidR="001A4240" w:rsidRPr="002A6EA5" w:rsidRDefault="001A4240" w:rsidP="001A4240">
                            <w:pPr>
                              <w:ind w:left="-75" w:hanging="75"/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22"/>
                              </w:rPr>
                            </w:pPr>
                            <w:r w:rsidRPr="002A6EA5">
                              <w:rPr>
                                <w:b/>
                                <w:bCs/>
                                <w:i/>
                                <w:iCs/>
                                <w:sz w:val="22"/>
                              </w:rPr>
                              <w:t xml:space="preserve">Impresa </w:t>
                            </w:r>
                            <w:proofErr w:type="spellStart"/>
                            <w:r w:rsidRPr="002A6EA5">
                              <w:rPr>
                                <w:b/>
                                <w:bCs/>
                                <w:i/>
                                <w:iCs/>
                                <w:sz w:val="22"/>
                              </w:rPr>
                              <w:t>ausiliata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4" o:spid="_x0000_s1028" type="#_x0000_t202" style="position:absolute;left:0;text-align:left;margin-left:26.2pt;margin-top:9.25pt;width:187.9pt;height:55.8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" stroked="f">
                <v:textbox inset="0,0,0,0">
                  <w:txbxContent>
                    <w:p w:rsidR="001A4240" w:rsidRPr="002A6EA5" w:rsidRDefault="001A4240" w:rsidP="001A4240">
                      <w:pPr>
                        <w:pStyle w:val="Corpodeltesto22"/>
                        <w:spacing w:line="260" w:lineRule="exact"/>
                        <w:ind w:left="-75" w:hanging="75"/>
                        <w:jc w:val="center"/>
                        <w:rPr>
                          <w:b/>
                        </w:rPr>
                      </w:pPr>
                      <w:r w:rsidRPr="002A6EA5">
                        <w:t xml:space="preserve"> </w:t>
                      </w:r>
                      <w:r w:rsidRPr="002A6EA5">
                        <w:rPr>
                          <w:b/>
                        </w:rPr>
                        <w:t>Firma leggibile e per esteso</w:t>
                      </w:r>
                    </w:p>
                    <w:p w:rsidR="001A4240" w:rsidRPr="002A6EA5" w:rsidRDefault="001A4240" w:rsidP="001A4240">
                      <w:pPr>
                        <w:pStyle w:val="Corpodeltesto22"/>
                        <w:spacing w:line="320" w:lineRule="exact"/>
                        <w:ind w:left="-75" w:hanging="75"/>
                        <w:jc w:val="center"/>
                      </w:pPr>
                      <w:r w:rsidRPr="002A6EA5">
                        <w:t>________________________</w:t>
                      </w:r>
                    </w:p>
                    <w:p w:rsidR="001A4240" w:rsidRPr="002A6EA5" w:rsidRDefault="001A4240" w:rsidP="001A4240">
                      <w:pPr>
                        <w:ind w:left="-75" w:hanging="75"/>
                        <w:jc w:val="center"/>
                        <w:rPr>
                          <w:i/>
                          <w:iCs/>
                          <w:sz w:val="22"/>
                        </w:rPr>
                      </w:pPr>
                      <w:r w:rsidRPr="002A6EA5">
                        <w:rPr>
                          <w:i/>
                          <w:iCs/>
                          <w:sz w:val="22"/>
                        </w:rPr>
                        <w:t>In qualità di legale rappresentante</w:t>
                      </w:r>
                    </w:p>
                    <w:p w:rsidR="001A4240" w:rsidRPr="002A6EA5" w:rsidRDefault="001A4240" w:rsidP="001A4240">
                      <w:pPr>
                        <w:ind w:left="-75" w:hanging="75"/>
                        <w:jc w:val="center"/>
                        <w:rPr>
                          <w:b/>
                          <w:bCs/>
                          <w:i/>
                          <w:iCs/>
                          <w:sz w:val="22"/>
                        </w:rPr>
                      </w:pPr>
                      <w:r w:rsidRPr="002A6EA5">
                        <w:rPr>
                          <w:b/>
                          <w:bCs/>
                          <w:i/>
                          <w:iCs/>
                          <w:sz w:val="22"/>
                        </w:rPr>
                        <w:t>Impresa ausiliata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>
                <wp:simplePos x="0" y="0"/>
                <wp:positionH relativeFrom="column">
                  <wp:posOffset>3276600</wp:posOffset>
                </wp:positionH>
                <wp:positionV relativeFrom="paragraph">
                  <wp:posOffset>117475</wp:posOffset>
                </wp:positionV>
                <wp:extent cx="2628900" cy="765810"/>
                <wp:effectExtent l="0" t="0" r="0" b="0"/>
                <wp:wrapNone/>
                <wp:docPr id="3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765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4240" w:rsidRPr="002A6EA5" w:rsidRDefault="001A4240" w:rsidP="001A4240">
                            <w:pPr>
                              <w:pStyle w:val="Corpodeltesto22"/>
                              <w:spacing w:line="260" w:lineRule="exact"/>
                              <w:ind w:left="-75" w:hanging="75"/>
                              <w:jc w:val="right"/>
                              <w:rPr>
                                <w:b/>
                              </w:rPr>
                            </w:pPr>
                            <w:r w:rsidRPr="002A6EA5">
                              <w:rPr>
                                <w:b/>
                              </w:rPr>
                              <w:t>Firma leggibile e per esteso</w:t>
                            </w:r>
                          </w:p>
                          <w:p w:rsidR="001A4240" w:rsidRPr="002A6EA5" w:rsidRDefault="001A4240" w:rsidP="001A4240">
                            <w:pPr>
                              <w:pStyle w:val="Corpodeltesto22"/>
                              <w:spacing w:line="320" w:lineRule="exact"/>
                              <w:ind w:left="-75" w:hanging="75"/>
                              <w:jc w:val="center"/>
                            </w:pPr>
                            <w:r w:rsidRPr="002A6EA5">
                              <w:t xml:space="preserve">   </w:t>
                            </w:r>
                            <w:r>
                              <w:t xml:space="preserve">      </w:t>
                            </w:r>
                            <w:r w:rsidRPr="002A6EA5">
                              <w:t xml:space="preserve">         ________________________</w:t>
                            </w:r>
                          </w:p>
                          <w:p w:rsidR="001A4240" w:rsidRPr="002A6EA5" w:rsidRDefault="001A4240" w:rsidP="001A4240">
                            <w:pPr>
                              <w:ind w:left="-75" w:hanging="75"/>
                              <w:jc w:val="center"/>
                              <w:rPr>
                                <w:i/>
                                <w:iCs/>
                                <w:sz w:val="22"/>
                              </w:rPr>
                            </w:pPr>
                            <w:r w:rsidRPr="002A6EA5">
                              <w:rPr>
                                <w:i/>
                                <w:iCs/>
                                <w:sz w:val="22"/>
                              </w:rPr>
                              <w:t xml:space="preserve">         </w:t>
                            </w:r>
                            <w:r>
                              <w:rPr>
                                <w:i/>
                                <w:iCs/>
                                <w:sz w:val="22"/>
                              </w:rPr>
                              <w:t xml:space="preserve">    </w:t>
                            </w:r>
                            <w:r w:rsidRPr="002A6EA5">
                              <w:rPr>
                                <w:i/>
                                <w:iCs/>
                                <w:sz w:val="22"/>
                              </w:rPr>
                              <w:t xml:space="preserve">    In qualità di legale rappresentante</w:t>
                            </w:r>
                          </w:p>
                          <w:p w:rsidR="001A4240" w:rsidRPr="002A6EA5" w:rsidRDefault="001A4240" w:rsidP="001A4240">
                            <w:pPr>
                              <w:ind w:left="-75" w:hanging="75"/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22"/>
                              </w:rPr>
                            </w:pPr>
                            <w:r w:rsidRPr="002A6EA5">
                              <w:rPr>
                                <w:b/>
                                <w:bCs/>
                                <w:i/>
                                <w:iCs/>
                                <w:sz w:val="22"/>
                              </w:rPr>
                              <w:t xml:space="preserve">    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sz w:val="22"/>
                              </w:rPr>
                              <w:t xml:space="preserve">    </w:t>
                            </w:r>
                            <w:r w:rsidRPr="002A6EA5">
                              <w:rPr>
                                <w:b/>
                                <w:bCs/>
                                <w:i/>
                                <w:iCs/>
                                <w:sz w:val="22"/>
                              </w:rPr>
                              <w:t xml:space="preserve">  Impresa ausiliaria</w:t>
                            </w:r>
                          </w:p>
                          <w:p w:rsidR="001A4240" w:rsidRDefault="001A4240" w:rsidP="001A4240">
                            <w:pPr>
                              <w:ind w:left="-75" w:hanging="75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2"/>
                              </w:rPr>
                            </w:pPr>
                          </w:p>
                          <w:p w:rsidR="001A4240" w:rsidRDefault="001A4240" w:rsidP="001A4240">
                            <w:pPr>
                              <w:ind w:left="-75" w:hanging="75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3" o:spid="_x0000_s1029" type="#_x0000_t202" style="position:absolute;left:0;text-align:left;margin-left:258pt;margin-top:9.25pt;width:207pt;height:60.3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" stroked="f">
                <v:textbox inset="0,0,0,0">
                  <w:txbxContent>
                    <w:p w:rsidR="001A4240" w:rsidRPr="002A6EA5" w:rsidRDefault="001A4240" w:rsidP="001A4240">
                      <w:pPr>
                        <w:pStyle w:val="Corpodeltesto22"/>
                        <w:spacing w:line="260" w:lineRule="exact"/>
                        <w:ind w:left="-75" w:hanging="75"/>
                        <w:jc w:val="right"/>
                        <w:rPr>
                          <w:b/>
                        </w:rPr>
                      </w:pPr>
                      <w:r w:rsidRPr="002A6EA5">
                        <w:rPr>
                          <w:b/>
                        </w:rPr>
                        <w:t>Firma leggibile e per esteso</w:t>
                      </w:r>
                    </w:p>
                    <w:p w:rsidR="001A4240" w:rsidRPr="002A6EA5" w:rsidRDefault="001A4240" w:rsidP="001A4240">
                      <w:pPr>
                        <w:pStyle w:val="Corpodeltesto22"/>
                        <w:spacing w:line="320" w:lineRule="exact"/>
                        <w:ind w:left="-75" w:hanging="75"/>
                        <w:jc w:val="center"/>
                      </w:pPr>
                      <w:r w:rsidRPr="002A6EA5">
                        <w:t xml:space="preserve">   </w:t>
                      </w:r>
                      <w:r>
                        <w:t xml:space="preserve">      </w:t>
                      </w:r>
                      <w:r w:rsidRPr="002A6EA5">
                        <w:t xml:space="preserve">         ________________________</w:t>
                      </w:r>
                    </w:p>
                    <w:p w:rsidR="001A4240" w:rsidRPr="002A6EA5" w:rsidRDefault="001A4240" w:rsidP="001A4240">
                      <w:pPr>
                        <w:ind w:left="-75" w:hanging="75"/>
                        <w:jc w:val="center"/>
                        <w:rPr>
                          <w:i/>
                          <w:iCs/>
                          <w:sz w:val="22"/>
                        </w:rPr>
                      </w:pPr>
                      <w:r w:rsidRPr="002A6EA5">
                        <w:rPr>
                          <w:i/>
                          <w:iCs/>
                          <w:sz w:val="22"/>
                        </w:rPr>
                        <w:t xml:space="preserve">         </w:t>
                      </w:r>
                      <w:r>
                        <w:rPr>
                          <w:i/>
                          <w:iCs/>
                          <w:sz w:val="22"/>
                        </w:rPr>
                        <w:t xml:space="preserve">    </w:t>
                      </w:r>
                      <w:r w:rsidRPr="002A6EA5">
                        <w:rPr>
                          <w:i/>
                          <w:iCs/>
                          <w:sz w:val="22"/>
                        </w:rPr>
                        <w:t xml:space="preserve">    In qualità di legale rappresentante</w:t>
                      </w:r>
                    </w:p>
                    <w:p w:rsidR="001A4240" w:rsidRPr="002A6EA5" w:rsidRDefault="001A4240" w:rsidP="001A4240">
                      <w:pPr>
                        <w:ind w:left="-75" w:hanging="75"/>
                        <w:jc w:val="center"/>
                        <w:rPr>
                          <w:b/>
                          <w:bCs/>
                          <w:i/>
                          <w:iCs/>
                          <w:sz w:val="22"/>
                        </w:rPr>
                      </w:pPr>
                      <w:r w:rsidRPr="002A6EA5">
                        <w:rPr>
                          <w:b/>
                          <w:bCs/>
                          <w:i/>
                          <w:iCs/>
                          <w:sz w:val="22"/>
                        </w:rPr>
                        <w:t xml:space="preserve">     </w:t>
                      </w:r>
                      <w:r>
                        <w:rPr>
                          <w:b/>
                          <w:bCs/>
                          <w:i/>
                          <w:iCs/>
                          <w:sz w:val="22"/>
                        </w:rPr>
                        <w:t xml:space="preserve">    </w:t>
                      </w:r>
                      <w:r w:rsidRPr="002A6EA5">
                        <w:rPr>
                          <w:b/>
                          <w:bCs/>
                          <w:i/>
                          <w:iCs/>
                          <w:sz w:val="22"/>
                        </w:rPr>
                        <w:t xml:space="preserve">  Impresa ausiliaria</w:t>
                      </w:r>
                    </w:p>
                    <w:p w:rsidR="001A4240" w:rsidRDefault="001A4240" w:rsidP="001A4240">
                      <w:pPr>
                        <w:ind w:left="-75" w:hanging="75"/>
                        <w:jc w:val="center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2"/>
                        </w:rPr>
                      </w:pPr>
                    </w:p>
                    <w:p w:rsidR="001A4240" w:rsidRDefault="001A4240" w:rsidP="001A4240">
                      <w:pPr>
                        <w:ind w:left="-75" w:hanging="75"/>
                        <w:jc w:val="center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A4240" w:rsidRDefault="001A4240" w:rsidP="001A4240">
      <w:pPr>
        <w:pStyle w:val="Corpodeltesto"/>
        <w:rPr>
          <w:rFonts w:ascii="Arial" w:hAnsi="Arial" w:cs="Arial"/>
          <w:b/>
        </w:rPr>
      </w:pPr>
    </w:p>
    <w:p w:rsidR="00397C7D" w:rsidRPr="001A4240" w:rsidRDefault="00397C7D" w:rsidP="00397C7D">
      <w:pPr>
        <w:tabs>
          <w:tab w:val="left" w:pos="10645"/>
        </w:tabs>
        <w:ind w:left="6900" w:right="-35" w:hanging="6616"/>
        <w:jc w:val="center"/>
        <w:rPr>
          <w:b/>
          <w:spacing w:val="10"/>
        </w:rPr>
      </w:pPr>
    </w:p>
    <w:p w:rsidR="00397C7D" w:rsidRDefault="00397C7D" w:rsidP="00397C7D">
      <w:pPr>
        <w:tabs>
          <w:tab w:val="left" w:pos="10645"/>
        </w:tabs>
        <w:ind w:left="6900" w:right="-35" w:hanging="6616"/>
        <w:jc w:val="center"/>
        <w:rPr>
          <w:b/>
          <w:spacing w:val="10"/>
        </w:rPr>
      </w:pPr>
    </w:p>
    <w:sectPr w:rsidR="00397C7D" w:rsidSect="00D453BC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EF5" w:rsidRDefault="001C2EF5" w:rsidP="008C743E">
      <w:r>
        <w:separator/>
      </w:r>
    </w:p>
  </w:endnote>
  <w:endnote w:type="continuationSeparator" w:id="0">
    <w:p w:rsidR="001C2EF5" w:rsidRDefault="001C2EF5" w:rsidP="008C7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726952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8C743E" w:rsidRPr="008C743E" w:rsidRDefault="008C743E">
        <w:pPr>
          <w:pStyle w:val="Pidipagina"/>
          <w:jc w:val="right"/>
          <w:rPr>
            <w:sz w:val="20"/>
          </w:rPr>
        </w:pPr>
        <w:r w:rsidRPr="008C743E">
          <w:rPr>
            <w:sz w:val="20"/>
          </w:rPr>
          <w:fldChar w:fldCharType="begin"/>
        </w:r>
        <w:r w:rsidRPr="008C743E">
          <w:rPr>
            <w:sz w:val="20"/>
          </w:rPr>
          <w:instrText>PAGE   \* MERGEFORMAT</w:instrText>
        </w:r>
        <w:r w:rsidRPr="008C743E">
          <w:rPr>
            <w:sz w:val="20"/>
          </w:rPr>
          <w:fldChar w:fldCharType="separate"/>
        </w:r>
        <w:r w:rsidR="004C6AB9">
          <w:rPr>
            <w:noProof/>
            <w:sz w:val="20"/>
          </w:rPr>
          <w:t>1</w:t>
        </w:r>
        <w:r w:rsidRPr="008C743E">
          <w:rPr>
            <w:sz w:val="20"/>
          </w:rPr>
          <w:fldChar w:fldCharType="end"/>
        </w:r>
      </w:p>
    </w:sdtContent>
  </w:sdt>
  <w:p w:rsidR="008C743E" w:rsidRDefault="008C743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EF5" w:rsidRDefault="001C2EF5" w:rsidP="008C743E">
      <w:r>
        <w:separator/>
      </w:r>
    </w:p>
  </w:footnote>
  <w:footnote w:type="continuationSeparator" w:id="0">
    <w:p w:rsidR="001C2EF5" w:rsidRDefault="001C2EF5" w:rsidP="008C74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B"/>
    <w:multiLevelType w:val="singleLevel"/>
    <w:tmpl w:val="0000000B"/>
    <w:name w:val="WW8Num11"/>
    <w:lvl w:ilvl="0">
      <w:start w:val="1"/>
      <w:numFmt w:val="bullet"/>
      <w:lvlText w:val=""/>
      <w:lvlJc w:val="left"/>
      <w:pPr>
        <w:tabs>
          <w:tab w:val="num" w:pos="735"/>
        </w:tabs>
        <w:ind w:left="735" w:hanging="360"/>
      </w:pPr>
      <w:rPr>
        <w:rFonts w:ascii="Wingdings" w:hAnsi="Wingdings"/>
        <w:color w:val="000000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450"/>
    <w:rsid w:val="00012128"/>
    <w:rsid w:val="00016D4A"/>
    <w:rsid w:val="000402C1"/>
    <w:rsid w:val="000734DE"/>
    <w:rsid w:val="00096106"/>
    <w:rsid w:val="000E72DC"/>
    <w:rsid w:val="00110963"/>
    <w:rsid w:val="00112791"/>
    <w:rsid w:val="00122CC3"/>
    <w:rsid w:val="001321A9"/>
    <w:rsid w:val="00175A09"/>
    <w:rsid w:val="00194592"/>
    <w:rsid w:val="00194F93"/>
    <w:rsid w:val="001A4240"/>
    <w:rsid w:val="001B58A3"/>
    <w:rsid w:val="001C2B1D"/>
    <w:rsid w:val="001C2EF5"/>
    <w:rsid w:val="001D212E"/>
    <w:rsid w:val="001D3EAE"/>
    <w:rsid w:val="001E5D35"/>
    <w:rsid w:val="001F6EA1"/>
    <w:rsid w:val="00225983"/>
    <w:rsid w:val="00232F08"/>
    <w:rsid w:val="00240992"/>
    <w:rsid w:val="002739BE"/>
    <w:rsid w:val="002B4615"/>
    <w:rsid w:val="002D1175"/>
    <w:rsid w:val="002E562F"/>
    <w:rsid w:val="002E66E6"/>
    <w:rsid w:val="002F1A55"/>
    <w:rsid w:val="00302450"/>
    <w:rsid w:val="00384998"/>
    <w:rsid w:val="00397C7D"/>
    <w:rsid w:val="003A00CC"/>
    <w:rsid w:val="003A0795"/>
    <w:rsid w:val="003D267E"/>
    <w:rsid w:val="003F6F5A"/>
    <w:rsid w:val="00421781"/>
    <w:rsid w:val="004235E2"/>
    <w:rsid w:val="00455302"/>
    <w:rsid w:val="00470631"/>
    <w:rsid w:val="00473018"/>
    <w:rsid w:val="0049142F"/>
    <w:rsid w:val="004B4C6F"/>
    <w:rsid w:val="004C2D2C"/>
    <w:rsid w:val="004C6AB9"/>
    <w:rsid w:val="004E1811"/>
    <w:rsid w:val="00507778"/>
    <w:rsid w:val="00511FB3"/>
    <w:rsid w:val="00513D30"/>
    <w:rsid w:val="00555913"/>
    <w:rsid w:val="00597A5F"/>
    <w:rsid w:val="00597D17"/>
    <w:rsid w:val="00597F6F"/>
    <w:rsid w:val="005F2BA9"/>
    <w:rsid w:val="005F337E"/>
    <w:rsid w:val="00600929"/>
    <w:rsid w:val="006127D8"/>
    <w:rsid w:val="00627F49"/>
    <w:rsid w:val="006A1DB0"/>
    <w:rsid w:val="006B16AF"/>
    <w:rsid w:val="006C504B"/>
    <w:rsid w:val="00705BFC"/>
    <w:rsid w:val="007275D5"/>
    <w:rsid w:val="00766B3F"/>
    <w:rsid w:val="00785151"/>
    <w:rsid w:val="00791325"/>
    <w:rsid w:val="007A1F0B"/>
    <w:rsid w:val="007B0C4C"/>
    <w:rsid w:val="007B25EE"/>
    <w:rsid w:val="007C3953"/>
    <w:rsid w:val="007F54A5"/>
    <w:rsid w:val="00834573"/>
    <w:rsid w:val="0086060C"/>
    <w:rsid w:val="00880403"/>
    <w:rsid w:val="008C743E"/>
    <w:rsid w:val="008F0BF4"/>
    <w:rsid w:val="008F3199"/>
    <w:rsid w:val="00905219"/>
    <w:rsid w:val="00905D8F"/>
    <w:rsid w:val="00924747"/>
    <w:rsid w:val="00930C58"/>
    <w:rsid w:val="00931249"/>
    <w:rsid w:val="00952B25"/>
    <w:rsid w:val="00993E66"/>
    <w:rsid w:val="00995FC6"/>
    <w:rsid w:val="009A6741"/>
    <w:rsid w:val="009B409C"/>
    <w:rsid w:val="009D2C22"/>
    <w:rsid w:val="009F76A8"/>
    <w:rsid w:val="00A04D6C"/>
    <w:rsid w:val="00A07A6A"/>
    <w:rsid w:val="00A36379"/>
    <w:rsid w:val="00A746F2"/>
    <w:rsid w:val="00A911D4"/>
    <w:rsid w:val="00AB2252"/>
    <w:rsid w:val="00AB34B1"/>
    <w:rsid w:val="00AD0CE4"/>
    <w:rsid w:val="00AE32A4"/>
    <w:rsid w:val="00AF638D"/>
    <w:rsid w:val="00B40E74"/>
    <w:rsid w:val="00B54F4B"/>
    <w:rsid w:val="00B62BF3"/>
    <w:rsid w:val="00B7011E"/>
    <w:rsid w:val="00B861F4"/>
    <w:rsid w:val="00B95DF6"/>
    <w:rsid w:val="00BA59B2"/>
    <w:rsid w:val="00BB3A38"/>
    <w:rsid w:val="00BE43CD"/>
    <w:rsid w:val="00BF61B5"/>
    <w:rsid w:val="00BF6B6A"/>
    <w:rsid w:val="00C05364"/>
    <w:rsid w:val="00C4776F"/>
    <w:rsid w:val="00C524FA"/>
    <w:rsid w:val="00C57613"/>
    <w:rsid w:val="00C62195"/>
    <w:rsid w:val="00C70A9A"/>
    <w:rsid w:val="00C70E1C"/>
    <w:rsid w:val="00C927F1"/>
    <w:rsid w:val="00CB5310"/>
    <w:rsid w:val="00CE7DE7"/>
    <w:rsid w:val="00D24A9D"/>
    <w:rsid w:val="00D453BC"/>
    <w:rsid w:val="00D45786"/>
    <w:rsid w:val="00D556C5"/>
    <w:rsid w:val="00D80EDE"/>
    <w:rsid w:val="00D9530C"/>
    <w:rsid w:val="00DA582F"/>
    <w:rsid w:val="00DB3BA6"/>
    <w:rsid w:val="00DB783A"/>
    <w:rsid w:val="00DB7D5A"/>
    <w:rsid w:val="00DD470A"/>
    <w:rsid w:val="00DE210E"/>
    <w:rsid w:val="00DE7321"/>
    <w:rsid w:val="00DF5953"/>
    <w:rsid w:val="00E124C3"/>
    <w:rsid w:val="00E22207"/>
    <w:rsid w:val="00E33FBE"/>
    <w:rsid w:val="00E92C34"/>
    <w:rsid w:val="00E94C38"/>
    <w:rsid w:val="00E95BF8"/>
    <w:rsid w:val="00EA4ED1"/>
    <w:rsid w:val="00EA56C9"/>
    <w:rsid w:val="00EC7EE6"/>
    <w:rsid w:val="00ED3E43"/>
    <w:rsid w:val="00EE04BA"/>
    <w:rsid w:val="00EE3920"/>
    <w:rsid w:val="00F141F2"/>
    <w:rsid w:val="00F21D65"/>
    <w:rsid w:val="00F61D18"/>
    <w:rsid w:val="00F6601D"/>
    <w:rsid w:val="00FD5431"/>
    <w:rsid w:val="00FF1F59"/>
    <w:rsid w:val="00FF4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02450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ED3E43"/>
    <w:pPr>
      <w:keepNext/>
      <w:spacing w:line="480" w:lineRule="auto"/>
      <w:jc w:val="center"/>
      <w:outlineLvl w:val="0"/>
    </w:pPr>
    <w:rPr>
      <w:rFonts w:ascii="Book Antiqua" w:hAnsi="Book Antiqua"/>
      <w:b/>
      <w:bCs/>
      <w:smallCaps/>
      <w:sz w:val="32"/>
      <w:szCs w:val="32"/>
      <w:lang w:val="x-none"/>
    </w:rPr>
  </w:style>
  <w:style w:type="paragraph" w:styleId="Titolo4">
    <w:name w:val="heading 4"/>
    <w:basedOn w:val="Normale"/>
    <w:next w:val="Normale"/>
    <w:link w:val="Titolo4Carattere"/>
    <w:qFormat/>
    <w:rsid w:val="00ED3E43"/>
    <w:pPr>
      <w:keepNext/>
      <w:tabs>
        <w:tab w:val="left" w:pos="1134"/>
        <w:tab w:val="left" w:pos="5670"/>
      </w:tabs>
      <w:jc w:val="center"/>
      <w:outlineLvl w:val="3"/>
    </w:pPr>
    <w:rPr>
      <w:rFonts w:ascii="Arial" w:hAnsi="Arial"/>
      <w:b/>
      <w:sz w:val="20"/>
      <w:szCs w:val="20"/>
      <w:lang w:val="x-none"/>
    </w:rPr>
  </w:style>
  <w:style w:type="paragraph" w:styleId="Titolo6">
    <w:name w:val="heading 6"/>
    <w:basedOn w:val="Normale"/>
    <w:next w:val="Normale"/>
    <w:link w:val="Titolo6Carattere"/>
    <w:qFormat/>
    <w:rsid w:val="00ED3E43"/>
    <w:pPr>
      <w:keepNext/>
      <w:spacing w:line="479" w:lineRule="atLeast"/>
      <w:outlineLvl w:val="5"/>
    </w:pPr>
    <w:rPr>
      <w:b/>
      <w:bCs/>
      <w:sz w:val="20"/>
      <w:szCs w:val="20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ED3E43"/>
    <w:rPr>
      <w:rFonts w:ascii="Book Antiqua" w:hAnsi="Book Antiqua" w:cs="Book Antiqua"/>
      <w:b/>
      <w:bCs/>
      <w:smallCaps/>
      <w:sz w:val="32"/>
      <w:szCs w:val="32"/>
      <w:lang w:eastAsia="ar-SA"/>
    </w:rPr>
  </w:style>
  <w:style w:type="character" w:customStyle="1" w:styleId="Titolo4Carattere">
    <w:name w:val="Titolo 4 Carattere"/>
    <w:link w:val="Titolo4"/>
    <w:rsid w:val="00ED3E43"/>
    <w:rPr>
      <w:rFonts w:ascii="Arial" w:hAnsi="Arial" w:cs="Arial"/>
      <w:b/>
      <w:lang w:eastAsia="ar-SA"/>
    </w:rPr>
  </w:style>
  <w:style w:type="character" w:customStyle="1" w:styleId="Titolo6Carattere">
    <w:name w:val="Titolo 6 Carattere"/>
    <w:link w:val="Titolo6"/>
    <w:rsid w:val="00ED3E43"/>
    <w:rPr>
      <w:b/>
      <w:bCs/>
      <w:lang w:eastAsia="ar-SA"/>
    </w:rPr>
  </w:style>
  <w:style w:type="paragraph" w:styleId="Titolo">
    <w:name w:val="Title"/>
    <w:basedOn w:val="Normale"/>
    <w:next w:val="Normale"/>
    <w:link w:val="TitoloCarattere"/>
    <w:qFormat/>
    <w:rsid w:val="00ED3E43"/>
    <w:pPr>
      <w:spacing w:line="479" w:lineRule="atLeast"/>
      <w:jc w:val="center"/>
    </w:pPr>
    <w:rPr>
      <w:szCs w:val="20"/>
      <w:lang w:val="x-none"/>
    </w:rPr>
  </w:style>
  <w:style w:type="character" w:customStyle="1" w:styleId="TitoloCarattere">
    <w:name w:val="Titolo Carattere"/>
    <w:link w:val="Titolo"/>
    <w:rsid w:val="00ED3E43"/>
    <w:rPr>
      <w:sz w:val="24"/>
      <w:lang w:eastAsia="ar-SA"/>
    </w:rPr>
  </w:style>
  <w:style w:type="paragraph" w:styleId="Sottotitolo">
    <w:name w:val="Subtitle"/>
    <w:basedOn w:val="Normale"/>
    <w:next w:val="Corpodeltesto"/>
    <w:link w:val="SottotitoloCarattere"/>
    <w:qFormat/>
    <w:rsid w:val="00ED3E43"/>
    <w:pPr>
      <w:keepNext/>
      <w:spacing w:before="240" w:after="120"/>
      <w:jc w:val="center"/>
    </w:pPr>
    <w:rPr>
      <w:rFonts w:ascii="Arial" w:eastAsia="MS Mincho" w:hAnsi="Arial"/>
      <w:i/>
      <w:iCs/>
      <w:sz w:val="28"/>
      <w:szCs w:val="28"/>
      <w:lang w:val="x-none"/>
    </w:rPr>
  </w:style>
  <w:style w:type="character" w:customStyle="1" w:styleId="SottotitoloCarattere">
    <w:name w:val="Sottotitolo Carattere"/>
    <w:link w:val="Sottotitolo"/>
    <w:rsid w:val="00ED3E43"/>
    <w:rPr>
      <w:rFonts w:ascii="Arial" w:eastAsia="MS Mincho" w:hAnsi="Arial" w:cs="Tahoma"/>
      <w:i/>
      <w:iCs/>
      <w:sz w:val="28"/>
      <w:szCs w:val="28"/>
      <w:lang w:eastAsia="ar-SA"/>
    </w:rPr>
  </w:style>
  <w:style w:type="paragraph" w:customStyle="1" w:styleId="Corpodeltesto">
    <w:name w:val="Corpo del testo"/>
    <w:basedOn w:val="Normale"/>
    <w:link w:val="CorpodeltestoCarattere"/>
    <w:unhideWhenUsed/>
    <w:rsid w:val="00ED3E43"/>
    <w:pPr>
      <w:spacing w:after="120"/>
    </w:pPr>
    <w:rPr>
      <w:sz w:val="20"/>
      <w:szCs w:val="20"/>
      <w:lang w:val="x-none"/>
    </w:rPr>
  </w:style>
  <w:style w:type="character" w:customStyle="1" w:styleId="CorpodeltestoCarattere">
    <w:name w:val="Corpo del testo Carattere"/>
    <w:link w:val="Corpodeltesto"/>
    <w:rsid w:val="00ED3E43"/>
    <w:rPr>
      <w:lang w:eastAsia="ar-SA"/>
    </w:rPr>
  </w:style>
  <w:style w:type="paragraph" w:styleId="Paragrafoelenco">
    <w:name w:val="List Paragraph"/>
    <w:basedOn w:val="Normale"/>
    <w:uiPriority w:val="34"/>
    <w:qFormat/>
    <w:rsid w:val="00ED3E43"/>
    <w:pPr>
      <w:ind w:left="720"/>
      <w:contextualSpacing/>
    </w:pPr>
  </w:style>
  <w:style w:type="paragraph" w:customStyle="1" w:styleId="sche3">
    <w:name w:val="sche_3"/>
    <w:rsid w:val="00302450"/>
    <w:pPr>
      <w:widowControl w:val="0"/>
      <w:suppressAutoHyphens/>
      <w:overflowPunct w:val="0"/>
      <w:autoSpaceDE w:val="0"/>
      <w:jc w:val="both"/>
      <w:textAlignment w:val="baseline"/>
    </w:pPr>
    <w:rPr>
      <w:rFonts w:eastAsia="Arial"/>
      <w:lang w:val="en-US" w:eastAsia="ar-SA"/>
    </w:rPr>
  </w:style>
  <w:style w:type="paragraph" w:customStyle="1" w:styleId="Corpodeltesto21">
    <w:name w:val="Corpo del testo 21"/>
    <w:basedOn w:val="Normale"/>
    <w:rsid w:val="00302450"/>
    <w:pPr>
      <w:overflowPunct w:val="0"/>
      <w:autoSpaceDE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Corpodeltesto22">
    <w:name w:val="Corpo del testo 22"/>
    <w:basedOn w:val="Normale"/>
    <w:rsid w:val="00302450"/>
    <w:pPr>
      <w:jc w:val="both"/>
    </w:pPr>
  </w:style>
  <w:style w:type="paragraph" w:customStyle="1" w:styleId="Contenutotabella">
    <w:name w:val="Contenuto tabella"/>
    <w:basedOn w:val="Normale"/>
    <w:rsid w:val="00302450"/>
    <w:pPr>
      <w:suppressLineNumbers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93E6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993E66"/>
    <w:rPr>
      <w:rFonts w:ascii="Tahoma" w:hAnsi="Tahoma" w:cs="Tahoma"/>
      <w:sz w:val="16"/>
      <w:szCs w:val="16"/>
      <w:lang w:eastAsia="ar-SA"/>
    </w:rPr>
  </w:style>
  <w:style w:type="paragraph" w:styleId="NormaleWeb">
    <w:name w:val="Normal (Web)"/>
    <w:basedOn w:val="Normale"/>
    <w:uiPriority w:val="99"/>
    <w:unhideWhenUsed/>
    <w:rsid w:val="00016D4A"/>
    <w:pPr>
      <w:suppressAutoHyphens w:val="0"/>
      <w:spacing w:before="100" w:beforeAutospacing="1" w:after="100" w:afterAutospacing="1"/>
    </w:pPr>
    <w:rPr>
      <w:lang w:eastAsia="it-IT"/>
    </w:rPr>
  </w:style>
  <w:style w:type="paragraph" w:customStyle="1" w:styleId="Corpodeltesto23">
    <w:name w:val="Corpo del testo 23"/>
    <w:basedOn w:val="Normale"/>
    <w:rsid w:val="001A4240"/>
    <w:pPr>
      <w:overflowPunct w:val="0"/>
      <w:autoSpaceDE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Default">
    <w:name w:val="Default"/>
    <w:rsid w:val="00F21D6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8C743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C743E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8C743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C743E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02450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ED3E43"/>
    <w:pPr>
      <w:keepNext/>
      <w:spacing w:line="480" w:lineRule="auto"/>
      <w:jc w:val="center"/>
      <w:outlineLvl w:val="0"/>
    </w:pPr>
    <w:rPr>
      <w:rFonts w:ascii="Book Antiqua" w:hAnsi="Book Antiqua"/>
      <w:b/>
      <w:bCs/>
      <w:smallCaps/>
      <w:sz w:val="32"/>
      <w:szCs w:val="32"/>
      <w:lang w:val="x-none"/>
    </w:rPr>
  </w:style>
  <w:style w:type="paragraph" w:styleId="Titolo4">
    <w:name w:val="heading 4"/>
    <w:basedOn w:val="Normale"/>
    <w:next w:val="Normale"/>
    <w:link w:val="Titolo4Carattere"/>
    <w:qFormat/>
    <w:rsid w:val="00ED3E43"/>
    <w:pPr>
      <w:keepNext/>
      <w:tabs>
        <w:tab w:val="left" w:pos="1134"/>
        <w:tab w:val="left" w:pos="5670"/>
      </w:tabs>
      <w:jc w:val="center"/>
      <w:outlineLvl w:val="3"/>
    </w:pPr>
    <w:rPr>
      <w:rFonts w:ascii="Arial" w:hAnsi="Arial"/>
      <w:b/>
      <w:sz w:val="20"/>
      <w:szCs w:val="20"/>
      <w:lang w:val="x-none"/>
    </w:rPr>
  </w:style>
  <w:style w:type="paragraph" w:styleId="Titolo6">
    <w:name w:val="heading 6"/>
    <w:basedOn w:val="Normale"/>
    <w:next w:val="Normale"/>
    <w:link w:val="Titolo6Carattere"/>
    <w:qFormat/>
    <w:rsid w:val="00ED3E43"/>
    <w:pPr>
      <w:keepNext/>
      <w:spacing w:line="479" w:lineRule="atLeast"/>
      <w:outlineLvl w:val="5"/>
    </w:pPr>
    <w:rPr>
      <w:b/>
      <w:bCs/>
      <w:sz w:val="20"/>
      <w:szCs w:val="20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ED3E43"/>
    <w:rPr>
      <w:rFonts w:ascii="Book Antiqua" w:hAnsi="Book Antiqua" w:cs="Book Antiqua"/>
      <w:b/>
      <w:bCs/>
      <w:smallCaps/>
      <w:sz w:val="32"/>
      <w:szCs w:val="32"/>
      <w:lang w:eastAsia="ar-SA"/>
    </w:rPr>
  </w:style>
  <w:style w:type="character" w:customStyle="1" w:styleId="Titolo4Carattere">
    <w:name w:val="Titolo 4 Carattere"/>
    <w:link w:val="Titolo4"/>
    <w:rsid w:val="00ED3E43"/>
    <w:rPr>
      <w:rFonts w:ascii="Arial" w:hAnsi="Arial" w:cs="Arial"/>
      <w:b/>
      <w:lang w:eastAsia="ar-SA"/>
    </w:rPr>
  </w:style>
  <w:style w:type="character" w:customStyle="1" w:styleId="Titolo6Carattere">
    <w:name w:val="Titolo 6 Carattere"/>
    <w:link w:val="Titolo6"/>
    <w:rsid w:val="00ED3E43"/>
    <w:rPr>
      <w:b/>
      <w:bCs/>
      <w:lang w:eastAsia="ar-SA"/>
    </w:rPr>
  </w:style>
  <w:style w:type="paragraph" w:styleId="Titolo">
    <w:name w:val="Title"/>
    <w:basedOn w:val="Normale"/>
    <w:next w:val="Normale"/>
    <w:link w:val="TitoloCarattere"/>
    <w:qFormat/>
    <w:rsid w:val="00ED3E43"/>
    <w:pPr>
      <w:spacing w:line="479" w:lineRule="atLeast"/>
      <w:jc w:val="center"/>
    </w:pPr>
    <w:rPr>
      <w:szCs w:val="20"/>
      <w:lang w:val="x-none"/>
    </w:rPr>
  </w:style>
  <w:style w:type="character" w:customStyle="1" w:styleId="TitoloCarattere">
    <w:name w:val="Titolo Carattere"/>
    <w:link w:val="Titolo"/>
    <w:rsid w:val="00ED3E43"/>
    <w:rPr>
      <w:sz w:val="24"/>
      <w:lang w:eastAsia="ar-SA"/>
    </w:rPr>
  </w:style>
  <w:style w:type="paragraph" w:styleId="Sottotitolo">
    <w:name w:val="Subtitle"/>
    <w:basedOn w:val="Normale"/>
    <w:next w:val="Corpodeltesto"/>
    <w:link w:val="SottotitoloCarattere"/>
    <w:qFormat/>
    <w:rsid w:val="00ED3E43"/>
    <w:pPr>
      <w:keepNext/>
      <w:spacing w:before="240" w:after="120"/>
      <w:jc w:val="center"/>
    </w:pPr>
    <w:rPr>
      <w:rFonts w:ascii="Arial" w:eastAsia="MS Mincho" w:hAnsi="Arial"/>
      <w:i/>
      <w:iCs/>
      <w:sz w:val="28"/>
      <w:szCs w:val="28"/>
      <w:lang w:val="x-none"/>
    </w:rPr>
  </w:style>
  <w:style w:type="character" w:customStyle="1" w:styleId="SottotitoloCarattere">
    <w:name w:val="Sottotitolo Carattere"/>
    <w:link w:val="Sottotitolo"/>
    <w:rsid w:val="00ED3E43"/>
    <w:rPr>
      <w:rFonts w:ascii="Arial" w:eastAsia="MS Mincho" w:hAnsi="Arial" w:cs="Tahoma"/>
      <w:i/>
      <w:iCs/>
      <w:sz w:val="28"/>
      <w:szCs w:val="28"/>
      <w:lang w:eastAsia="ar-SA"/>
    </w:rPr>
  </w:style>
  <w:style w:type="paragraph" w:customStyle="1" w:styleId="Corpodeltesto">
    <w:name w:val="Corpo del testo"/>
    <w:basedOn w:val="Normale"/>
    <w:link w:val="CorpodeltestoCarattere"/>
    <w:unhideWhenUsed/>
    <w:rsid w:val="00ED3E43"/>
    <w:pPr>
      <w:spacing w:after="120"/>
    </w:pPr>
    <w:rPr>
      <w:sz w:val="20"/>
      <w:szCs w:val="20"/>
      <w:lang w:val="x-none"/>
    </w:rPr>
  </w:style>
  <w:style w:type="character" w:customStyle="1" w:styleId="CorpodeltestoCarattere">
    <w:name w:val="Corpo del testo Carattere"/>
    <w:link w:val="Corpodeltesto"/>
    <w:rsid w:val="00ED3E43"/>
    <w:rPr>
      <w:lang w:eastAsia="ar-SA"/>
    </w:rPr>
  </w:style>
  <w:style w:type="paragraph" w:styleId="Paragrafoelenco">
    <w:name w:val="List Paragraph"/>
    <w:basedOn w:val="Normale"/>
    <w:uiPriority w:val="34"/>
    <w:qFormat/>
    <w:rsid w:val="00ED3E43"/>
    <w:pPr>
      <w:ind w:left="720"/>
      <w:contextualSpacing/>
    </w:pPr>
  </w:style>
  <w:style w:type="paragraph" w:customStyle="1" w:styleId="sche3">
    <w:name w:val="sche_3"/>
    <w:rsid w:val="00302450"/>
    <w:pPr>
      <w:widowControl w:val="0"/>
      <w:suppressAutoHyphens/>
      <w:overflowPunct w:val="0"/>
      <w:autoSpaceDE w:val="0"/>
      <w:jc w:val="both"/>
      <w:textAlignment w:val="baseline"/>
    </w:pPr>
    <w:rPr>
      <w:rFonts w:eastAsia="Arial"/>
      <w:lang w:val="en-US" w:eastAsia="ar-SA"/>
    </w:rPr>
  </w:style>
  <w:style w:type="paragraph" w:customStyle="1" w:styleId="Corpodeltesto21">
    <w:name w:val="Corpo del testo 21"/>
    <w:basedOn w:val="Normale"/>
    <w:rsid w:val="00302450"/>
    <w:pPr>
      <w:overflowPunct w:val="0"/>
      <w:autoSpaceDE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Corpodeltesto22">
    <w:name w:val="Corpo del testo 22"/>
    <w:basedOn w:val="Normale"/>
    <w:rsid w:val="00302450"/>
    <w:pPr>
      <w:jc w:val="both"/>
    </w:pPr>
  </w:style>
  <w:style w:type="paragraph" w:customStyle="1" w:styleId="Contenutotabella">
    <w:name w:val="Contenuto tabella"/>
    <w:basedOn w:val="Normale"/>
    <w:rsid w:val="00302450"/>
    <w:pPr>
      <w:suppressLineNumbers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93E6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993E66"/>
    <w:rPr>
      <w:rFonts w:ascii="Tahoma" w:hAnsi="Tahoma" w:cs="Tahoma"/>
      <w:sz w:val="16"/>
      <w:szCs w:val="16"/>
      <w:lang w:eastAsia="ar-SA"/>
    </w:rPr>
  </w:style>
  <w:style w:type="paragraph" w:styleId="NormaleWeb">
    <w:name w:val="Normal (Web)"/>
    <w:basedOn w:val="Normale"/>
    <w:uiPriority w:val="99"/>
    <w:unhideWhenUsed/>
    <w:rsid w:val="00016D4A"/>
    <w:pPr>
      <w:suppressAutoHyphens w:val="0"/>
      <w:spacing w:before="100" w:beforeAutospacing="1" w:after="100" w:afterAutospacing="1"/>
    </w:pPr>
    <w:rPr>
      <w:lang w:eastAsia="it-IT"/>
    </w:rPr>
  </w:style>
  <w:style w:type="paragraph" w:customStyle="1" w:styleId="Corpodeltesto23">
    <w:name w:val="Corpo del testo 23"/>
    <w:basedOn w:val="Normale"/>
    <w:rsid w:val="001A4240"/>
    <w:pPr>
      <w:overflowPunct w:val="0"/>
      <w:autoSpaceDE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Default">
    <w:name w:val="Default"/>
    <w:rsid w:val="00F21D6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8C743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C743E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8C743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C743E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14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1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provincia rc</Company>
  <LinksUpToDate>false</LinksUpToDate>
  <CharactersWithSpaces>2649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m.guarnaccia</dc:creator>
  <cp:lastModifiedBy>salvatore.amaddeo</cp:lastModifiedBy>
  <cp:revision>5</cp:revision>
  <dcterms:created xsi:type="dcterms:W3CDTF">2017-08-09T14:23:00Z</dcterms:created>
  <dcterms:modified xsi:type="dcterms:W3CDTF">2017-10-20T10:18:00Z</dcterms:modified>
</cp:coreProperties>
</file>